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06E4DE29" w:rsidR="008A40A0" w:rsidRPr="008A40A0" w:rsidRDefault="008A40A0" w:rsidP="00785345">
      <w:pPr>
        <w:spacing w:after="120" w:line="276" w:lineRule="auto"/>
        <w:jc w:val="both"/>
        <w:outlineLvl w:val="0"/>
        <w:rPr>
          <w:rFonts w:ascii="Calibri" w:eastAsia="Times New Roman" w:hAnsi="Calibri" w:cs="Calibri Light"/>
          <w:b/>
          <w:color w:val="C00000"/>
          <w:sz w:val="28"/>
          <w:szCs w:val="28"/>
        </w:rPr>
      </w:pPr>
      <w:bookmarkStart w:id="0" w:name="_GoBack"/>
      <w:bookmarkEnd w:id="0"/>
      <w:r w:rsidRPr="008A40A0">
        <w:rPr>
          <w:rFonts w:ascii="Calibri" w:eastAsia="Times New Roman" w:hAnsi="Calibri" w:cs="Calibri Light"/>
          <w:b/>
          <w:color w:val="C00000"/>
          <w:sz w:val="28"/>
          <w:szCs w:val="28"/>
        </w:rPr>
        <w:t xml:space="preserve">Załącznik nr </w:t>
      </w:r>
      <w:r w:rsidR="00A662C8">
        <w:rPr>
          <w:rFonts w:ascii="Calibri" w:eastAsia="Times New Roman" w:hAnsi="Calibri" w:cs="Calibri Light"/>
          <w:b/>
          <w:color w:val="C00000"/>
          <w:sz w:val="28"/>
          <w:szCs w:val="28"/>
        </w:rPr>
        <w:t>3</w:t>
      </w:r>
      <w:r w:rsidRPr="008A40A0">
        <w:rPr>
          <w:rFonts w:ascii="Calibri" w:eastAsia="Times New Roman" w:hAnsi="Calibri" w:cs="Calibri Light"/>
          <w:b/>
          <w:color w:val="C00000"/>
          <w:sz w:val="28"/>
          <w:szCs w:val="28"/>
        </w:rPr>
        <w:t xml:space="preserve"> do Regulaminu – </w:t>
      </w:r>
      <w:r>
        <w:rPr>
          <w:rFonts w:ascii="Calibri" w:eastAsia="Times New Roman" w:hAnsi="Calibri" w:cs="Calibri Light"/>
          <w:b/>
          <w:color w:val="C00000"/>
          <w:sz w:val="28"/>
          <w:szCs w:val="28"/>
        </w:rPr>
        <w:t>W</w:t>
      </w:r>
      <w:r w:rsidR="00C84364">
        <w:rPr>
          <w:rFonts w:ascii="Calibri" w:eastAsia="Times New Roman" w:hAnsi="Calibri" w:cs="Calibri Light"/>
          <w:b/>
          <w:color w:val="C00000"/>
          <w:sz w:val="28"/>
          <w:szCs w:val="28"/>
        </w:rPr>
        <w:t>zór W</w:t>
      </w:r>
      <w:r w:rsidRPr="008A40A0">
        <w:rPr>
          <w:rFonts w:ascii="Calibri" w:eastAsia="Times New Roman" w:hAnsi="Calibri" w:cs="Calibri Light"/>
          <w:b/>
          <w:color w:val="C00000"/>
          <w:sz w:val="28"/>
          <w:szCs w:val="28"/>
        </w:rPr>
        <w:t xml:space="preserve">niosku </w:t>
      </w:r>
      <w:r w:rsidR="00EE04C1">
        <w:rPr>
          <w:rFonts w:ascii="Calibri" w:eastAsia="Times New Roman" w:hAnsi="Calibri" w:cs="Calibri Light"/>
          <w:b/>
          <w:color w:val="C00000"/>
          <w:sz w:val="28"/>
          <w:szCs w:val="28"/>
        </w:rPr>
        <w:t xml:space="preserve">/ Wzór Zaktualizowanej Oferty </w:t>
      </w:r>
      <w:r w:rsidR="00C84364">
        <w:rPr>
          <w:rFonts w:ascii="Calibri" w:eastAsia="Times New Roman" w:hAnsi="Calibri" w:cs="Calibri Light"/>
          <w:b/>
          <w:color w:val="C00000"/>
          <w:sz w:val="28"/>
          <w:szCs w:val="28"/>
        </w:rPr>
        <w:t xml:space="preserve">w ramach </w:t>
      </w:r>
      <w:r w:rsidR="00DA14FA">
        <w:rPr>
          <w:rFonts w:ascii="Calibri" w:eastAsia="Times New Roman" w:hAnsi="Calibri" w:cs="Calibri Light"/>
          <w:b/>
          <w:color w:val="C00000"/>
          <w:sz w:val="28"/>
          <w:szCs w:val="28"/>
        </w:rPr>
        <w:t>P</w:t>
      </w:r>
      <w:r w:rsidR="00DA14FA" w:rsidRPr="008A40A0">
        <w:rPr>
          <w:rFonts w:ascii="Calibri" w:eastAsia="Times New Roman" w:hAnsi="Calibri" w:cs="Calibri Light"/>
          <w:b/>
          <w:color w:val="C00000"/>
          <w:sz w:val="28"/>
          <w:szCs w:val="28"/>
        </w:rPr>
        <w:t>r</w:t>
      </w:r>
      <w:r w:rsidR="00DA14FA">
        <w:rPr>
          <w:rFonts w:ascii="Calibri" w:eastAsia="Times New Roman" w:hAnsi="Calibri" w:cs="Calibri Light"/>
          <w:b/>
          <w:color w:val="C00000"/>
          <w:sz w:val="28"/>
          <w:szCs w:val="28"/>
        </w:rPr>
        <w:t xml:space="preserve">zedsięwzięcia </w:t>
      </w:r>
      <w:r w:rsidR="008179CF">
        <w:rPr>
          <w:rFonts w:ascii="Calibri" w:eastAsia="Times New Roman" w:hAnsi="Calibri" w:cs="Calibri Light"/>
          <w:b/>
          <w:color w:val="C00000"/>
          <w:sz w:val="28"/>
          <w:szCs w:val="28"/>
        </w:rPr>
        <w:t>„</w:t>
      </w:r>
      <w:r w:rsidR="00C32DFB">
        <w:rPr>
          <w:rFonts w:ascii="Calibri" w:eastAsia="Times New Roman" w:hAnsi="Calibri" w:cs="Calibri Light"/>
          <w:b/>
          <w:color w:val="C00000"/>
          <w:sz w:val="28"/>
          <w:szCs w:val="28"/>
        </w:rPr>
        <w:t>Oczyszczalnia Przyszłości</w:t>
      </w:r>
      <w:r w:rsidR="008179CF">
        <w:rPr>
          <w:rFonts w:ascii="Calibri" w:eastAsia="Times New Roman" w:hAnsi="Calibri" w:cs="Calibri Light"/>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4D5C24E4" w14:textId="77777777" w:rsidTr="00B41D30">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2107B35E" w:rsidR="004A4D04" w:rsidRPr="00C84364" w:rsidRDefault="005C46F3" w:rsidP="00C84364">
      <w:pPr>
        <w:pStyle w:val="Akapitzlist"/>
        <w:spacing w:before="60" w:after="60" w:line="276" w:lineRule="auto"/>
        <w:ind w:left="0"/>
        <w:contextualSpacing w:val="0"/>
        <w:jc w:val="right"/>
        <w:rPr>
          <w:rFonts w:cstheme="minorHAnsi"/>
        </w:rPr>
      </w:pPr>
      <w:r w:rsidRPr="00C84364">
        <w:rPr>
          <w:rFonts w:cstheme="minorHAnsi"/>
        </w:rPr>
        <w:t xml:space="preserve">Nr postępowania </w:t>
      </w:r>
      <w:r w:rsidR="00AF30EC" w:rsidRPr="00AF30EC">
        <w:rPr>
          <w:rFonts w:cstheme="minorHAnsi"/>
        </w:rPr>
        <w:t>92/20/PU/P88</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33B180E8"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C32DFB">
        <w:rPr>
          <w:rFonts w:asciiTheme="minorHAnsi" w:hAnsiTheme="minorHAnsi" w:cstheme="minorHAnsi"/>
          <w:b/>
          <w:sz w:val="28"/>
          <w:szCs w:val="28"/>
        </w:rPr>
        <w:t>Oczyszczalnia Przyszłości</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04FC5A57" w14:textId="77777777" w:rsidR="00EA4765" w:rsidRDefault="00574C96" w:rsidP="0076482E">
      <w:pPr>
        <w:spacing w:after="120"/>
        <w:jc w:val="both"/>
        <w:rPr>
          <w:i/>
          <w:sz w:val="20"/>
          <w:szCs w:val="20"/>
        </w:rPr>
      </w:pPr>
      <w:r w:rsidRPr="00623926">
        <w:rPr>
          <w:i/>
          <w:sz w:val="20"/>
          <w:szCs w:val="20"/>
        </w:rPr>
        <w:t xml:space="preserve">Wnioskodawca uzupełnia </w:t>
      </w:r>
      <w:r w:rsidR="00280998" w:rsidRPr="00623926">
        <w:rPr>
          <w:i/>
          <w:sz w:val="20"/>
          <w:szCs w:val="20"/>
        </w:rPr>
        <w:t xml:space="preserve">wyłącznie białe </w:t>
      </w:r>
      <w:r w:rsidRPr="00623926">
        <w:rPr>
          <w:i/>
          <w:sz w:val="20"/>
          <w:szCs w:val="20"/>
        </w:rPr>
        <w:t>pola</w:t>
      </w:r>
      <w:r w:rsidR="00280998" w:rsidRPr="00623926">
        <w:rPr>
          <w:i/>
          <w:sz w:val="20"/>
          <w:szCs w:val="20"/>
        </w:rPr>
        <w:t>. P</w:t>
      </w:r>
      <w:r w:rsidRPr="00623926">
        <w:rPr>
          <w:i/>
          <w:sz w:val="20"/>
          <w:szCs w:val="20"/>
        </w:rPr>
        <w:t>ola niewykorzystane należy</w:t>
      </w:r>
      <w:r w:rsidR="00EF72A5" w:rsidRPr="00623926">
        <w:rPr>
          <w:i/>
          <w:sz w:val="20"/>
          <w:szCs w:val="20"/>
        </w:rPr>
        <w:t xml:space="preserve"> przekreślić</w:t>
      </w:r>
      <w:r w:rsidR="009D09F7">
        <w:rPr>
          <w:i/>
          <w:sz w:val="20"/>
          <w:szCs w:val="20"/>
        </w:rPr>
        <w:t xml:space="preserve"> znakiem „X”</w:t>
      </w:r>
    </w:p>
    <w:p w14:paraId="60226351" w14:textId="77777777" w:rsidR="009D09F7" w:rsidRDefault="009D09F7" w:rsidP="0076482E">
      <w:pPr>
        <w:spacing w:after="120"/>
        <w:jc w:val="both"/>
        <w:rPr>
          <w:i/>
          <w:sz w:val="20"/>
          <w:szCs w:val="20"/>
        </w:rPr>
      </w:pPr>
      <w:r w:rsidRPr="009D09F7">
        <w:rPr>
          <w:i/>
          <w:sz w:val="20"/>
          <w:szCs w:val="20"/>
        </w:rPr>
        <w:t xml:space="preserve">W przypadku </w:t>
      </w:r>
      <w:r>
        <w:rPr>
          <w:i/>
          <w:sz w:val="20"/>
          <w:szCs w:val="20"/>
        </w:rPr>
        <w:t>konieczności załącze</w:t>
      </w:r>
      <w:r w:rsidRPr="009D09F7">
        <w:rPr>
          <w:i/>
          <w:sz w:val="20"/>
          <w:szCs w:val="20"/>
        </w:rPr>
        <w:t xml:space="preserve">nia dodatkowych materiałów (załączniki) </w:t>
      </w:r>
      <w:r>
        <w:rPr>
          <w:i/>
          <w:sz w:val="20"/>
          <w:szCs w:val="20"/>
        </w:rPr>
        <w:t xml:space="preserve">powinny </w:t>
      </w:r>
      <w:r w:rsidRPr="009D09F7">
        <w:rPr>
          <w:i/>
          <w:sz w:val="20"/>
          <w:szCs w:val="20"/>
        </w:rPr>
        <w:t>być on</w:t>
      </w:r>
      <w:r>
        <w:rPr>
          <w:i/>
          <w:sz w:val="20"/>
          <w:szCs w:val="20"/>
        </w:rPr>
        <w:t>e opisane wg wzoru: „Załącznik nr …</w:t>
      </w:r>
      <w:r w:rsidRPr="009D09F7">
        <w:rPr>
          <w:i/>
          <w:sz w:val="20"/>
          <w:szCs w:val="20"/>
        </w:rPr>
        <w:t xml:space="preserve"> do Tabeli </w:t>
      </w:r>
      <w:r>
        <w:rPr>
          <w:i/>
          <w:sz w:val="20"/>
          <w:szCs w:val="20"/>
        </w:rPr>
        <w:t xml:space="preserve">… </w:t>
      </w:r>
      <w:r w:rsidRPr="009D09F7">
        <w:rPr>
          <w:i/>
          <w:sz w:val="20"/>
          <w:szCs w:val="20"/>
        </w:rPr>
        <w:t>”</w:t>
      </w:r>
      <w:r>
        <w:rPr>
          <w:i/>
          <w:sz w:val="20"/>
          <w:szCs w:val="20"/>
        </w:rPr>
        <w:t xml:space="preserve"> (np. Załącznik nr 3 do Tabeli G.10) pod rygorem ich pominięcia w ocenie.</w:t>
      </w:r>
    </w:p>
    <w:p w14:paraId="2248FE9B" w14:textId="77777777" w:rsidR="009D09F7" w:rsidRDefault="009D09F7" w:rsidP="0076482E">
      <w:pPr>
        <w:spacing w:after="120"/>
        <w:jc w:val="both"/>
        <w:rPr>
          <w:i/>
          <w:sz w:val="20"/>
          <w:szCs w:val="20"/>
        </w:rPr>
      </w:pPr>
      <w:r>
        <w:rPr>
          <w:i/>
          <w:sz w:val="20"/>
          <w:szCs w:val="20"/>
        </w:rPr>
        <w:t>Dodatkowe uwagi specyficzne, dotyczące sposobu wypełniania Wniosku, znajdują się przed każdą z tabel zawartych w niniejszym Załączniku do Regulaminu.</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3BEDB834" w14:textId="77777777" w:rsidTr="00B41D30">
        <w:trPr>
          <w:trHeight w:val="1327"/>
        </w:trPr>
        <w:tc>
          <w:tcPr>
            <w:tcW w:w="9351"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7FA9174D" w14:textId="59C9ACE0" w:rsidR="00FC557F" w:rsidRDefault="00FC557F" w:rsidP="00785345">
      <w:r>
        <w:br w:type="page"/>
      </w:r>
    </w:p>
    <w:p w14:paraId="28F9E56B" w14:textId="77777777" w:rsidR="00785345" w:rsidRDefault="00785345" w:rsidP="00785345"/>
    <w:p w14:paraId="75C651C6" w14:textId="62F182A4" w:rsidR="00574C96" w:rsidRDefault="00590292" w:rsidP="00C84364">
      <w:pPr>
        <w:pStyle w:val="Nagwek1"/>
        <w:spacing w:before="120" w:after="120" w:line="240" w:lineRule="auto"/>
        <w:ind w:left="714" w:hanging="357"/>
        <w:rPr>
          <w:rFonts w:cstheme="minorHAnsi"/>
        </w:rPr>
      </w:pPr>
      <w:r w:rsidRPr="00C84364">
        <w:rPr>
          <w:rFonts w:cstheme="minorHAnsi"/>
        </w:rPr>
        <w:t>DANE WNIOSKODAWCY</w:t>
      </w:r>
    </w:p>
    <w:p w14:paraId="543C1A54" w14:textId="77777777"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20CAFD08" w14:textId="77777777" w:rsidR="00AD2CA6" w:rsidRDefault="00AD2CA6" w:rsidP="00AD2CA6">
      <w:pPr>
        <w:pStyle w:val="Legenda"/>
        <w:keepNext/>
      </w:pPr>
      <w:bookmarkStart w:id="1" w:name="_Ref20825704"/>
      <w:r>
        <w:t xml:space="preserve">Tabela </w:t>
      </w:r>
      <w:r>
        <w:fldChar w:fldCharType="begin"/>
      </w:r>
      <w:r>
        <w:instrText>STYLEREF 1 \s</w:instrText>
      </w:r>
      <w:r>
        <w:fldChar w:fldCharType="separate"/>
      </w:r>
      <w:r w:rsidR="006A64C5">
        <w:rPr>
          <w:noProof/>
        </w:rPr>
        <w:t>B</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Wnioskodawcy</w:t>
      </w:r>
      <w:bookmarkEnd w:id="1"/>
    </w:p>
    <w:tbl>
      <w:tblPr>
        <w:tblStyle w:val="Tabela-Siatka"/>
        <w:tblW w:w="9351" w:type="dxa"/>
        <w:tblLook w:val="04A0" w:firstRow="1" w:lastRow="0" w:firstColumn="1" w:lastColumn="0" w:noHBand="0" w:noVBand="1"/>
      </w:tblPr>
      <w:tblGrid>
        <w:gridCol w:w="988"/>
        <w:gridCol w:w="2309"/>
        <w:gridCol w:w="6054"/>
      </w:tblGrid>
      <w:tr w:rsidR="0070314A" w:rsidRPr="00574C96" w14:paraId="3F95375B" w14:textId="77777777" w:rsidTr="008A7255">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Pełna nazwa Wnioskodawcy / Lidera Konsorcjum</w:t>
            </w:r>
            <w:r w:rsidR="00AD2CA6">
              <w:rPr>
                <w:rFonts w:cstheme="minorHAnsi"/>
              </w:rPr>
              <w:t xml:space="preserve"> / Członka Konsorcjum</w:t>
            </w:r>
          </w:p>
        </w:tc>
        <w:tc>
          <w:tcPr>
            <w:tcW w:w="6054" w:type="dxa"/>
          </w:tcPr>
          <w:sdt>
            <w:sdtPr>
              <w:rPr>
                <w:rFonts w:ascii="Times New Roman" w:hAnsi="Times New Roman" w:cs="Times New Roman"/>
                <w:b/>
              </w:rPr>
              <w:id w:val="1772052281"/>
              <w:placeholder>
                <w:docPart w:val="DefaultPlaceholder_-1854013440"/>
              </w:placeholder>
              <w:showingPlcHdr/>
            </w:sdtPr>
            <w:sdtEndPr/>
            <w:sdtContent>
              <w:p w14:paraId="661B478F" w14:textId="77777777" w:rsidR="0070314A" w:rsidRPr="00574C96" w:rsidRDefault="00590292" w:rsidP="00590292">
                <w:pPr>
                  <w:pStyle w:val="Akapitzlist"/>
                  <w:spacing w:before="60" w:after="60" w:line="276" w:lineRule="auto"/>
                  <w:ind w:left="0"/>
                  <w:contextualSpacing w:val="0"/>
                  <w:jc w:val="both"/>
                  <w:rPr>
                    <w:rFonts w:ascii="Times New Roman" w:hAnsi="Times New Roman" w:cs="Times New Roman"/>
                    <w:b/>
                  </w:rPr>
                </w:pPr>
                <w:r w:rsidRPr="008665B6">
                  <w:rPr>
                    <w:rStyle w:val="Tekstzastpczy"/>
                  </w:rPr>
                  <w:t>Kliknij lub naciśnij tutaj, aby wprowadzić tekst.</w:t>
                </w:r>
              </w:p>
            </w:sdtContent>
          </w:sdt>
        </w:tc>
      </w:tr>
      <w:tr w:rsidR="00574C96" w:rsidRPr="00574C96" w14:paraId="547277AE" w14:textId="77777777" w:rsidTr="00B41D30">
        <w:trPr>
          <w:trHeight w:val="366"/>
        </w:trPr>
        <w:tc>
          <w:tcPr>
            <w:tcW w:w="988" w:type="dxa"/>
            <w:vMerge/>
            <w:shd w:val="clear" w:color="auto" w:fill="C5E0B3" w:themeFill="accent6" w:themeFillTint="66"/>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6054" w:type="dxa"/>
          </w:tcPr>
          <w:sdt>
            <w:sdtPr>
              <w:rPr>
                <w:rFonts w:ascii="Times New Roman" w:hAnsi="Times New Roman" w:cs="Times New Roman"/>
                <w:b/>
              </w:rPr>
              <w:id w:val="1743903995"/>
              <w:placeholder>
                <w:docPart w:val="83B9193176F3424C9DCE43A26BBC41D1"/>
              </w:placeholder>
              <w:showingPlcHdr/>
            </w:sdtPr>
            <w:sdtEndPr/>
            <w:sdtContent>
              <w:p w14:paraId="48BB4C7F" w14:textId="77777777" w:rsidR="00574C96" w:rsidRPr="00574C96" w:rsidRDefault="00590292" w:rsidP="00B41D30">
                <w:pPr>
                  <w:pStyle w:val="Akapitzlist"/>
                  <w:spacing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21F612CE" w14:textId="77777777" w:rsidTr="008A7255">
        <w:trPr>
          <w:trHeight w:val="434"/>
        </w:trPr>
        <w:tc>
          <w:tcPr>
            <w:tcW w:w="988" w:type="dxa"/>
            <w:vMerge/>
            <w:shd w:val="clear" w:color="auto" w:fill="C5E0B3" w:themeFill="accent6" w:themeFillTint="66"/>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6054" w:type="dxa"/>
          </w:tcPr>
          <w:sdt>
            <w:sdtPr>
              <w:rPr>
                <w:rFonts w:cstheme="minorHAnsi"/>
              </w:rPr>
              <w:id w:val="-1993016650"/>
              <w:placeholder>
                <w:docPart w:val="BAB631C1D5E9460084B7DD61B9C626F1"/>
              </w:placeholder>
              <w:showingPlcHdr/>
            </w:sdtPr>
            <w:sdtEndPr/>
            <w:sdtContent>
              <w:p w14:paraId="66D8B073" w14:textId="77777777" w:rsidR="0070314A" w:rsidRPr="00C84364" w:rsidRDefault="00C84364" w:rsidP="00C84364">
                <w:pPr>
                  <w:pStyle w:val="Akapitzlist"/>
                  <w:spacing w:before="60" w:after="60" w:line="276" w:lineRule="auto"/>
                  <w:ind w:left="0"/>
                  <w:jc w:val="both"/>
                  <w:rPr>
                    <w:rFonts w:cstheme="minorHAnsi"/>
                  </w:rPr>
                </w:pPr>
                <w:r w:rsidRPr="00C84364">
                  <w:rPr>
                    <w:rFonts w:cstheme="minorHAnsi"/>
                  </w:rPr>
                  <w:t>Kliknij lub naciśnij tutaj, aby wprowadzić tekst.</w:t>
                </w:r>
              </w:p>
            </w:sdtContent>
          </w:sdt>
        </w:tc>
      </w:tr>
      <w:tr w:rsidR="0070314A" w:rsidRPr="00574C96" w14:paraId="37C86781" w14:textId="77777777" w:rsidTr="008A7255">
        <w:tc>
          <w:tcPr>
            <w:tcW w:w="988" w:type="dxa"/>
            <w:vMerge/>
            <w:shd w:val="clear" w:color="auto" w:fill="C5E0B3" w:themeFill="accent6" w:themeFillTint="66"/>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6054" w:type="dxa"/>
          </w:tcPr>
          <w:sdt>
            <w:sdtPr>
              <w:rPr>
                <w:rFonts w:ascii="Times New Roman" w:hAnsi="Times New Roman" w:cs="Times New Roman"/>
                <w:b/>
              </w:rPr>
              <w:id w:val="419064442"/>
              <w:placeholder>
                <w:docPart w:val="316DD3055A2B4211997E63AFDCA079B2"/>
              </w:placeholder>
              <w:showingPlcHdr/>
            </w:sdtPr>
            <w:sdtEndPr/>
            <w:sdtContent>
              <w:p w14:paraId="020FEB74"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3B24D88D" w14:textId="77777777" w:rsidTr="008A7255">
        <w:tc>
          <w:tcPr>
            <w:tcW w:w="988" w:type="dxa"/>
            <w:vMerge/>
            <w:shd w:val="clear" w:color="auto" w:fill="C5E0B3" w:themeFill="accent6" w:themeFillTint="66"/>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6054" w:type="dxa"/>
          </w:tcPr>
          <w:sdt>
            <w:sdtPr>
              <w:rPr>
                <w:rFonts w:ascii="Times New Roman" w:hAnsi="Times New Roman" w:cs="Times New Roman"/>
                <w:b/>
              </w:rPr>
              <w:id w:val="285702525"/>
              <w:placeholder>
                <w:docPart w:val="28F3BD4A53BD4FEB8C6DC83B42E95D0C"/>
              </w:placeholder>
              <w:showingPlcHdr/>
            </w:sdtPr>
            <w:sdtEndPr/>
            <w:sdtContent>
              <w:p w14:paraId="50B49780"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44D0C497" w14:textId="77777777" w:rsidTr="008A7255">
        <w:tc>
          <w:tcPr>
            <w:tcW w:w="988" w:type="dxa"/>
            <w:vMerge/>
            <w:shd w:val="clear" w:color="auto" w:fill="C5E0B3" w:themeFill="accent6" w:themeFillTint="66"/>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6054" w:type="dxa"/>
          </w:tcPr>
          <w:sdt>
            <w:sdtPr>
              <w:rPr>
                <w:rFonts w:ascii="Times New Roman" w:hAnsi="Times New Roman" w:cs="Times New Roman"/>
                <w:b/>
              </w:rPr>
              <w:id w:val="800885331"/>
              <w:placeholder>
                <w:docPart w:val="57069983ED5D4F08BFFD2D551E57E1C4"/>
              </w:placeholder>
              <w:showingPlcHdr/>
            </w:sdtPr>
            <w:sdtEndPr/>
            <w:sdtContent>
              <w:p w14:paraId="69498719"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1E0CE341" w14:textId="77777777" w:rsidTr="008A7255">
        <w:tc>
          <w:tcPr>
            <w:tcW w:w="988" w:type="dxa"/>
            <w:vMerge/>
            <w:shd w:val="clear" w:color="auto" w:fill="C5E0B3" w:themeFill="accent6" w:themeFillTint="66"/>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6054" w:type="dxa"/>
          </w:tcPr>
          <w:sdt>
            <w:sdtPr>
              <w:rPr>
                <w:rFonts w:ascii="Times New Roman" w:hAnsi="Times New Roman" w:cs="Times New Roman"/>
                <w:b/>
              </w:rPr>
              <w:id w:val="1847827361"/>
              <w:placeholder>
                <w:docPart w:val="C6F6C2AA9B5B4F15BCA2E3DB3225DE7F"/>
              </w:placeholder>
              <w:showingPlcHdr/>
            </w:sdtPr>
            <w:sdtEndPr/>
            <w:sdtContent>
              <w:p w14:paraId="77CD679D"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52266BA5" w14:textId="77777777" w:rsidTr="008A7255">
        <w:tc>
          <w:tcPr>
            <w:tcW w:w="988" w:type="dxa"/>
            <w:vMerge/>
            <w:shd w:val="clear" w:color="auto" w:fill="C5E0B3" w:themeFill="accent6" w:themeFillTint="66"/>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6054" w:type="dxa"/>
          </w:tcPr>
          <w:sdt>
            <w:sdtPr>
              <w:rPr>
                <w:rFonts w:ascii="Times New Roman" w:hAnsi="Times New Roman" w:cs="Times New Roman"/>
                <w:b/>
              </w:rPr>
              <w:id w:val="-144590298"/>
              <w:placeholder>
                <w:docPart w:val="3604354039F94A4FBB99C915BC3437DC"/>
              </w:placeholder>
              <w:showingPlcHdr/>
            </w:sdtPr>
            <w:sdtEndPr/>
            <w:sdtContent>
              <w:p w14:paraId="689C6047"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bl>
    <w:p w14:paraId="3C6204A0" w14:textId="77777777"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Default="001C215B" w:rsidP="001C215B">
      <w:pPr>
        <w:pStyle w:val="Legenda"/>
        <w:keepNext/>
      </w:pPr>
      <w:r>
        <w:t xml:space="preserve">Tabela </w:t>
      </w:r>
      <w:r>
        <w:fldChar w:fldCharType="begin"/>
      </w:r>
      <w:r>
        <w:instrText>STYLEREF 1 \s</w:instrText>
      </w:r>
      <w:r>
        <w:fldChar w:fldCharType="separate"/>
      </w:r>
      <w:r w:rsidR="006A64C5">
        <w:rPr>
          <w:noProof/>
        </w:rPr>
        <w:t>C</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DB0580" w:rsidRPr="00574C96" w14:paraId="6E5A3380" w14:textId="77777777" w:rsidTr="00EA1FD5">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6662" w:type="dxa"/>
          </w:tcPr>
          <w:sdt>
            <w:sdtPr>
              <w:rPr>
                <w:rFonts w:ascii="Times New Roman" w:hAnsi="Times New Roman" w:cs="Times New Roman"/>
                <w:b/>
              </w:rPr>
              <w:id w:val="-1873839326"/>
              <w:placeholder>
                <w:docPart w:val="58F838FE9E9B41D6BB1C3D39B6CC08F6"/>
              </w:placeholder>
              <w:showingPlcHdr/>
            </w:sdtPr>
            <w:sdtEndPr/>
            <w:sdtContent>
              <w:p w14:paraId="02F829F4"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EA1FD5">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6662" w:type="dxa"/>
          </w:tcPr>
          <w:sdt>
            <w:sdtPr>
              <w:rPr>
                <w:rFonts w:ascii="Times New Roman" w:hAnsi="Times New Roman" w:cs="Times New Roman"/>
                <w:b/>
              </w:rPr>
              <w:id w:val="-1503274236"/>
              <w:placeholder>
                <w:docPart w:val="FAB9AA61E9AC4B3FA5DC7117398C5850"/>
              </w:placeholder>
              <w:showingPlcHdr/>
            </w:sdtPr>
            <w:sdtEndPr/>
            <w:sdtContent>
              <w:p w14:paraId="056498DE"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EA1FD5">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6662" w:type="dxa"/>
          </w:tcPr>
          <w:sdt>
            <w:sdtPr>
              <w:rPr>
                <w:rFonts w:ascii="Times New Roman" w:hAnsi="Times New Roman" w:cs="Times New Roman"/>
                <w:b/>
              </w:rPr>
              <w:id w:val="1213547427"/>
              <w:placeholder>
                <w:docPart w:val="303C261B624645E8B926C61E553BDDFF"/>
              </w:placeholder>
              <w:showingPlcHdr/>
            </w:sdtPr>
            <w:sdtEndPr/>
            <w:sdtContent>
              <w:p w14:paraId="6D024F65"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EA1FD5">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6662" w:type="dxa"/>
          </w:tcPr>
          <w:sdt>
            <w:sdtPr>
              <w:rPr>
                <w:rFonts w:ascii="Times New Roman" w:hAnsi="Times New Roman" w:cs="Times New Roman"/>
                <w:b/>
              </w:rPr>
              <w:id w:val="367884078"/>
              <w:placeholder>
                <w:docPart w:val="7268565C799942F88AD1325402605FD2"/>
              </w:placeholder>
              <w:showingPlcHdr/>
            </w:sdtPr>
            <w:sdtEndPr/>
            <w:sdtContent>
              <w:p w14:paraId="75F5925F"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EA1FD5">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6662" w:type="dxa"/>
          </w:tcPr>
          <w:sdt>
            <w:sdtPr>
              <w:rPr>
                <w:rFonts w:ascii="Times New Roman" w:hAnsi="Times New Roman" w:cs="Times New Roman"/>
                <w:b/>
              </w:rPr>
              <w:id w:val="-563417253"/>
              <w:placeholder>
                <w:docPart w:val="272A5FED662B4B2CB8E6F1C82E735698"/>
              </w:placeholder>
              <w:showingPlcHdr/>
            </w:sdtPr>
            <w:sdtEndPr/>
            <w:sdtContent>
              <w:p w14:paraId="395525A8"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11B50E2F" w14:textId="77777777" w:rsidR="00B41D30" w:rsidRDefault="00B41D30">
      <w:r>
        <w:br w:type="page"/>
      </w:r>
    </w:p>
    <w:p w14:paraId="66643B59" w14:textId="2FD3A6F2" w:rsidR="00C57C2B" w:rsidRPr="0070438A" w:rsidRDefault="005A387B" w:rsidP="008A7255">
      <w:pPr>
        <w:pStyle w:val="Nagwek1"/>
        <w:spacing w:before="120" w:after="120" w:line="240" w:lineRule="auto"/>
        <w:ind w:left="714" w:hanging="357"/>
        <w:rPr>
          <w:rFonts w:cstheme="minorHAnsi"/>
        </w:rPr>
      </w:pPr>
      <w:r>
        <w:rPr>
          <w:rFonts w:cstheme="minorHAnsi"/>
        </w:rPr>
        <w:lastRenderedPageBreak/>
        <w:t>W</w:t>
      </w:r>
      <w:r w:rsidR="00E51364">
        <w:rPr>
          <w:rFonts w:cstheme="minorHAnsi"/>
        </w:rPr>
        <w:t>YMAG</w:t>
      </w:r>
      <w:r w:rsidR="00A15552">
        <w:rPr>
          <w:rFonts w:cstheme="minorHAnsi"/>
        </w:rPr>
        <w:t>A</w:t>
      </w:r>
      <w:r w:rsidR="00E51364">
        <w:rPr>
          <w:rFonts w:cstheme="minorHAnsi"/>
        </w:rPr>
        <w:t xml:space="preserve">NIA OBLIGATORYJNE </w:t>
      </w:r>
      <w:r w:rsidR="00C57C2B">
        <w:t>W PRZEDSIĘWZIĘCIU</w:t>
      </w:r>
      <w:r w:rsidR="00C57C2B" w:rsidDel="00C57C2B">
        <w:rPr>
          <w:rFonts w:cstheme="minorHAnsi"/>
        </w:rPr>
        <w:t xml:space="preserve"> </w:t>
      </w:r>
    </w:p>
    <w:p w14:paraId="4096458B" w14:textId="1CB2225A" w:rsidR="004278AA" w:rsidRDefault="00E51364" w:rsidP="1FCDD34F">
      <w:pPr>
        <w:jc w:val="both"/>
        <w:rPr>
          <w:sz w:val="20"/>
          <w:szCs w:val="20"/>
        </w:rPr>
      </w:pPr>
      <w:r w:rsidRPr="1FCDD34F">
        <w:rPr>
          <w:sz w:val="20"/>
          <w:szCs w:val="20"/>
          <w:u w:val="single"/>
        </w:rPr>
        <w:t>Uwaga</w:t>
      </w:r>
      <w:r w:rsidR="004278AA" w:rsidRPr="1FCDD34F">
        <w:rPr>
          <w:sz w:val="20"/>
          <w:szCs w:val="20"/>
          <w:u w:val="single"/>
        </w:rPr>
        <w:t>!</w:t>
      </w:r>
      <w:r w:rsidRPr="1FCDD34F">
        <w:rPr>
          <w:sz w:val="20"/>
          <w:szCs w:val="20"/>
        </w:rPr>
        <w:t xml:space="preserve"> </w:t>
      </w:r>
      <w:r w:rsidR="007362A5" w:rsidRPr="1FCDD34F">
        <w:rPr>
          <w:sz w:val="20"/>
          <w:szCs w:val="20"/>
        </w:rPr>
        <w:t>Wnioskodawca musi określić</w:t>
      </w:r>
      <w:r w:rsidRPr="1FCDD34F">
        <w:rPr>
          <w:sz w:val="20"/>
          <w:szCs w:val="20"/>
        </w:rPr>
        <w:t xml:space="preserve"> w </w:t>
      </w:r>
      <w:r w:rsidR="004F2A7E" w:rsidRPr="1FCDD34F">
        <w:rPr>
          <w:sz w:val="20"/>
          <w:szCs w:val="20"/>
        </w:rPr>
        <w:t xml:space="preserve">Tabeli </w:t>
      </w:r>
      <w:r w:rsidR="004278AA" w:rsidRPr="1FCDD34F">
        <w:rPr>
          <w:sz w:val="20"/>
          <w:szCs w:val="20"/>
        </w:rPr>
        <w:t>D</w:t>
      </w:r>
      <w:r w:rsidR="004F2A7E" w:rsidRPr="1FCDD34F">
        <w:rPr>
          <w:sz w:val="20"/>
          <w:szCs w:val="20"/>
        </w:rPr>
        <w:t>.</w:t>
      </w:r>
      <w:r w:rsidR="004278AA" w:rsidRPr="1FCDD34F">
        <w:rPr>
          <w:sz w:val="20"/>
          <w:szCs w:val="20"/>
        </w:rPr>
        <w:t>1</w:t>
      </w:r>
      <w:r w:rsidRPr="1FCDD34F">
        <w:rPr>
          <w:sz w:val="20"/>
          <w:szCs w:val="20"/>
        </w:rPr>
        <w:t xml:space="preserve"> </w:t>
      </w:r>
      <w:r w:rsidR="007362A5" w:rsidRPr="1FCDD34F">
        <w:rPr>
          <w:sz w:val="20"/>
          <w:szCs w:val="20"/>
        </w:rPr>
        <w:t>spełnieni</w:t>
      </w:r>
      <w:r w:rsidR="009C0374" w:rsidRPr="1FCDD34F">
        <w:rPr>
          <w:sz w:val="20"/>
          <w:szCs w:val="20"/>
        </w:rPr>
        <w:t>e</w:t>
      </w:r>
      <w:r w:rsidR="000E2B23" w:rsidRPr="1FCDD34F">
        <w:rPr>
          <w:sz w:val="20"/>
          <w:szCs w:val="20"/>
        </w:rPr>
        <w:t xml:space="preserve"> Wymagań O</w:t>
      </w:r>
      <w:r w:rsidR="007362A5" w:rsidRPr="1FCDD34F">
        <w:rPr>
          <w:sz w:val="20"/>
          <w:szCs w:val="20"/>
        </w:rPr>
        <w:t>bligatoryjnych</w:t>
      </w:r>
      <w:r w:rsidR="004278AA" w:rsidRPr="1FCDD34F">
        <w:rPr>
          <w:sz w:val="20"/>
          <w:szCs w:val="20"/>
        </w:rPr>
        <w:t>,</w:t>
      </w:r>
      <w:r w:rsidR="007362A5" w:rsidRPr="1FCDD34F">
        <w:rPr>
          <w:sz w:val="20"/>
          <w:szCs w:val="20"/>
        </w:rPr>
        <w:t xml:space="preserve"> stawianych opracowywanej Technologii </w:t>
      </w:r>
      <w:r w:rsidR="00EC7CE8" w:rsidRPr="1FCDD34F">
        <w:rPr>
          <w:sz w:val="20"/>
          <w:szCs w:val="20"/>
        </w:rPr>
        <w:t>Oczyszczalni Przyszłości</w:t>
      </w:r>
      <w:r w:rsidR="009C0374" w:rsidRPr="1FCDD34F">
        <w:rPr>
          <w:sz w:val="20"/>
          <w:szCs w:val="20"/>
        </w:rPr>
        <w:t xml:space="preserve">, </w:t>
      </w:r>
      <w:r w:rsidR="00862598" w:rsidRPr="1FCDD34F">
        <w:rPr>
          <w:sz w:val="20"/>
          <w:szCs w:val="20"/>
        </w:rPr>
        <w:t xml:space="preserve">opisanych </w:t>
      </w:r>
      <w:r w:rsidR="00C57C2B" w:rsidRPr="1FCDD34F">
        <w:rPr>
          <w:sz w:val="20"/>
          <w:szCs w:val="20"/>
        </w:rPr>
        <w:t>szczegółowo</w:t>
      </w:r>
      <w:r w:rsidR="002948F3" w:rsidRPr="1FCDD34F">
        <w:rPr>
          <w:sz w:val="20"/>
          <w:szCs w:val="20"/>
        </w:rPr>
        <w:t xml:space="preserve"> </w:t>
      </w:r>
      <w:r w:rsidR="00862598" w:rsidRPr="1FCDD34F">
        <w:rPr>
          <w:sz w:val="20"/>
          <w:szCs w:val="20"/>
        </w:rPr>
        <w:t xml:space="preserve">w </w:t>
      </w:r>
      <w:r w:rsidR="007362A5" w:rsidRPr="1FCDD34F">
        <w:rPr>
          <w:sz w:val="20"/>
          <w:szCs w:val="20"/>
        </w:rPr>
        <w:t>Załącznik</w:t>
      </w:r>
      <w:r w:rsidR="00862598" w:rsidRPr="1FCDD34F">
        <w:rPr>
          <w:sz w:val="20"/>
          <w:szCs w:val="20"/>
        </w:rPr>
        <w:t>u</w:t>
      </w:r>
      <w:r w:rsidR="007362A5" w:rsidRPr="1FCDD34F">
        <w:rPr>
          <w:sz w:val="20"/>
          <w:szCs w:val="20"/>
        </w:rPr>
        <w:t xml:space="preserve"> nr 1</w:t>
      </w:r>
      <w:r w:rsidRPr="1FCDD34F">
        <w:rPr>
          <w:sz w:val="20"/>
          <w:szCs w:val="20"/>
        </w:rPr>
        <w:t xml:space="preserve"> do Regulaminu.</w:t>
      </w:r>
      <w:r w:rsidR="007362A5" w:rsidRPr="1FCDD34F">
        <w:rPr>
          <w:sz w:val="20"/>
          <w:szCs w:val="20"/>
        </w:rPr>
        <w:t xml:space="preserve"> Wnioskodawca zobligowany jest </w:t>
      </w:r>
      <w:r w:rsidR="004278AA" w:rsidRPr="1FCDD34F">
        <w:rPr>
          <w:sz w:val="20"/>
          <w:szCs w:val="20"/>
        </w:rPr>
        <w:t>d</w:t>
      </w:r>
      <w:r w:rsidR="007362A5" w:rsidRPr="1FCDD34F">
        <w:rPr>
          <w:sz w:val="20"/>
          <w:szCs w:val="20"/>
        </w:rPr>
        <w:t xml:space="preserve">o wpisania </w:t>
      </w:r>
      <w:r w:rsidR="006D5A97" w:rsidRPr="1FCDD34F">
        <w:rPr>
          <w:sz w:val="20"/>
          <w:szCs w:val="20"/>
        </w:rPr>
        <w:t xml:space="preserve">w Tabeli </w:t>
      </w:r>
      <w:r w:rsidR="004278AA" w:rsidRPr="1FCDD34F">
        <w:rPr>
          <w:sz w:val="20"/>
          <w:szCs w:val="20"/>
        </w:rPr>
        <w:t>D</w:t>
      </w:r>
      <w:r w:rsidR="006D5A97" w:rsidRPr="1FCDD34F">
        <w:rPr>
          <w:sz w:val="20"/>
          <w:szCs w:val="20"/>
        </w:rPr>
        <w:t>.</w:t>
      </w:r>
      <w:r w:rsidR="004278AA" w:rsidRPr="1FCDD34F">
        <w:rPr>
          <w:sz w:val="20"/>
          <w:szCs w:val="20"/>
        </w:rPr>
        <w:t>1</w:t>
      </w:r>
      <w:r w:rsidR="006D5A97" w:rsidRPr="1FCDD34F">
        <w:rPr>
          <w:sz w:val="20"/>
          <w:szCs w:val="20"/>
        </w:rPr>
        <w:t xml:space="preserve"> </w:t>
      </w:r>
      <w:r w:rsidR="008D6DA7" w:rsidRPr="1FCDD34F">
        <w:rPr>
          <w:sz w:val="20"/>
          <w:szCs w:val="20"/>
        </w:rPr>
        <w:t>w kolumnie „</w:t>
      </w:r>
      <w:r w:rsidR="008D6DA7" w:rsidRPr="1FCDD34F">
        <w:rPr>
          <w:i/>
          <w:iCs/>
          <w:sz w:val="20"/>
          <w:szCs w:val="20"/>
        </w:rPr>
        <w:t>Spełnienie wymagania</w:t>
      </w:r>
      <w:r w:rsidR="008D6DA7" w:rsidRPr="1FCDD34F">
        <w:rPr>
          <w:sz w:val="20"/>
          <w:szCs w:val="20"/>
        </w:rPr>
        <w:t xml:space="preserve">” </w:t>
      </w:r>
      <w:r w:rsidR="007362A5" w:rsidRPr="1FCDD34F">
        <w:rPr>
          <w:sz w:val="20"/>
          <w:szCs w:val="20"/>
        </w:rPr>
        <w:t>frazy „</w:t>
      </w:r>
      <w:r w:rsidR="007362A5" w:rsidRPr="1FCDD34F">
        <w:rPr>
          <w:b/>
          <w:bCs/>
          <w:sz w:val="20"/>
          <w:szCs w:val="20"/>
        </w:rPr>
        <w:t>Spełni</w:t>
      </w:r>
      <w:r w:rsidR="008D6DA7" w:rsidRPr="1FCDD34F">
        <w:rPr>
          <w:b/>
          <w:bCs/>
          <w:sz w:val="20"/>
          <w:szCs w:val="20"/>
        </w:rPr>
        <w:t>am</w:t>
      </w:r>
      <w:r w:rsidR="007362A5" w:rsidRPr="1FCDD34F">
        <w:rPr>
          <w:sz w:val="20"/>
          <w:szCs w:val="20"/>
        </w:rPr>
        <w:t xml:space="preserve">” w przypadku </w:t>
      </w:r>
      <w:r w:rsidR="00B41D30" w:rsidRPr="1FCDD34F">
        <w:rPr>
          <w:sz w:val="20"/>
          <w:szCs w:val="20"/>
        </w:rPr>
        <w:t>deklaracji</w:t>
      </w:r>
      <w:r w:rsidR="007362A5" w:rsidRPr="1FCDD34F">
        <w:rPr>
          <w:sz w:val="20"/>
          <w:szCs w:val="20"/>
        </w:rPr>
        <w:t xml:space="preserve"> </w:t>
      </w:r>
      <w:r w:rsidR="00B41D30" w:rsidRPr="1FCDD34F">
        <w:rPr>
          <w:sz w:val="20"/>
          <w:szCs w:val="20"/>
        </w:rPr>
        <w:t>spełnienia</w:t>
      </w:r>
      <w:r w:rsidR="007362A5" w:rsidRPr="1FCDD34F">
        <w:rPr>
          <w:sz w:val="20"/>
          <w:szCs w:val="20"/>
        </w:rPr>
        <w:t xml:space="preserve"> określonego wymagania lub „</w:t>
      </w:r>
      <w:r w:rsidR="007362A5" w:rsidRPr="1FCDD34F">
        <w:rPr>
          <w:b/>
          <w:bCs/>
          <w:sz w:val="20"/>
          <w:szCs w:val="20"/>
        </w:rPr>
        <w:t>Nie spełni</w:t>
      </w:r>
      <w:r w:rsidR="008D6DA7" w:rsidRPr="1FCDD34F">
        <w:rPr>
          <w:b/>
          <w:bCs/>
          <w:sz w:val="20"/>
          <w:szCs w:val="20"/>
        </w:rPr>
        <w:t>am</w:t>
      </w:r>
      <w:r w:rsidR="007362A5" w:rsidRPr="1FCDD34F">
        <w:rPr>
          <w:sz w:val="20"/>
          <w:szCs w:val="20"/>
        </w:rPr>
        <w:t xml:space="preserve">” w przypadku braku </w:t>
      </w:r>
      <w:r w:rsidR="00B41D30" w:rsidRPr="1FCDD34F">
        <w:rPr>
          <w:sz w:val="20"/>
          <w:szCs w:val="20"/>
        </w:rPr>
        <w:t xml:space="preserve">deklaracji niespełnienia </w:t>
      </w:r>
      <w:r w:rsidR="007362A5" w:rsidRPr="1FCDD34F">
        <w:rPr>
          <w:sz w:val="20"/>
          <w:szCs w:val="20"/>
        </w:rPr>
        <w:t xml:space="preserve">określonego wymagania. </w:t>
      </w:r>
      <w:r w:rsidR="008D6DA7" w:rsidRPr="1FCDD34F">
        <w:rPr>
          <w:sz w:val="20"/>
          <w:szCs w:val="20"/>
        </w:rPr>
        <w:t>Jednocześnie w kolumnie „</w:t>
      </w:r>
      <w:r w:rsidR="008D6DA7" w:rsidRPr="1FCDD34F">
        <w:rPr>
          <w:i/>
          <w:iCs/>
          <w:sz w:val="20"/>
          <w:szCs w:val="20"/>
        </w:rPr>
        <w:t>Uwagi</w:t>
      </w:r>
      <w:r w:rsidR="008D6DA7" w:rsidRPr="1FCDD34F">
        <w:rPr>
          <w:sz w:val="20"/>
          <w:szCs w:val="20"/>
        </w:rPr>
        <w:t>” W</w:t>
      </w:r>
      <w:r w:rsidR="0032582E" w:rsidRPr="1FCDD34F">
        <w:rPr>
          <w:sz w:val="20"/>
          <w:szCs w:val="20"/>
        </w:rPr>
        <w:t>nioskodawca</w:t>
      </w:r>
      <w:r w:rsidR="008D6DA7" w:rsidRPr="1FCDD34F">
        <w:rPr>
          <w:sz w:val="20"/>
          <w:szCs w:val="20"/>
        </w:rPr>
        <w:t xml:space="preserve"> może </w:t>
      </w:r>
      <w:r w:rsidR="002948F3" w:rsidRPr="1FCDD34F">
        <w:rPr>
          <w:sz w:val="20"/>
          <w:szCs w:val="20"/>
        </w:rPr>
        <w:t xml:space="preserve">(lecz nie musi) </w:t>
      </w:r>
      <w:r w:rsidR="008D6DA7" w:rsidRPr="1FCDD34F">
        <w:rPr>
          <w:sz w:val="20"/>
          <w:szCs w:val="20"/>
        </w:rPr>
        <w:t>wpisać swoje uwagi odnośnie spełniania lub niespełniania danego kryterium</w:t>
      </w:r>
      <w:r w:rsidR="68B31AA5" w:rsidRPr="1FCDD34F">
        <w:rPr>
          <w:sz w:val="20"/>
          <w:szCs w:val="20"/>
        </w:rPr>
        <w:t>.</w:t>
      </w:r>
      <w:r w:rsidR="00335C93">
        <w:rPr>
          <w:sz w:val="20"/>
          <w:szCs w:val="20"/>
        </w:rPr>
        <w:t xml:space="preserve"> </w:t>
      </w:r>
      <w:r w:rsidR="002948F3" w:rsidRPr="1FCDD34F">
        <w:rPr>
          <w:sz w:val="20"/>
          <w:szCs w:val="20"/>
          <w:u w:val="single"/>
        </w:rPr>
        <w:t xml:space="preserve">Uwaga! </w:t>
      </w:r>
      <w:r w:rsidR="008D6DA7" w:rsidRPr="1FCDD34F">
        <w:rPr>
          <w:sz w:val="20"/>
          <w:szCs w:val="20"/>
          <w:u w:val="single"/>
        </w:rPr>
        <w:t xml:space="preserve">W przypadku deklaracji spełnienia danego </w:t>
      </w:r>
      <w:r w:rsidR="00EA1FD5" w:rsidRPr="1FCDD34F">
        <w:rPr>
          <w:sz w:val="20"/>
          <w:szCs w:val="20"/>
          <w:u w:val="single"/>
        </w:rPr>
        <w:t>w</w:t>
      </w:r>
      <w:r w:rsidR="008D6DA7" w:rsidRPr="1FCDD34F">
        <w:rPr>
          <w:sz w:val="20"/>
          <w:szCs w:val="20"/>
          <w:u w:val="single"/>
        </w:rPr>
        <w:t>ymagania</w:t>
      </w:r>
      <w:r w:rsidR="008D6DA7" w:rsidRPr="1FCDD34F">
        <w:rPr>
          <w:sz w:val="20"/>
          <w:szCs w:val="20"/>
        </w:rPr>
        <w:t xml:space="preserve"> W</w:t>
      </w:r>
      <w:r w:rsidR="0032582E" w:rsidRPr="1FCDD34F">
        <w:rPr>
          <w:sz w:val="20"/>
          <w:szCs w:val="20"/>
        </w:rPr>
        <w:t>nioskodawca</w:t>
      </w:r>
      <w:r w:rsidR="008D6DA7" w:rsidRPr="1FCDD34F">
        <w:rPr>
          <w:sz w:val="20"/>
          <w:szCs w:val="20"/>
        </w:rPr>
        <w:t xml:space="preserve"> </w:t>
      </w:r>
      <w:r w:rsidR="00EA1FD5" w:rsidRPr="1FCDD34F">
        <w:rPr>
          <w:sz w:val="20"/>
          <w:szCs w:val="20"/>
        </w:rPr>
        <w:t xml:space="preserve">zobligowany jest, aby </w:t>
      </w:r>
      <w:r w:rsidR="002948F3" w:rsidRPr="1FCDD34F">
        <w:rPr>
          <w:sz w:val="20"/>
          <w:szCs w:val="20"/>
        </w:rPr>
        <w:t xml:space="preserve">dla wymagań od </w:t>
      </w:r>
      <w:r w:rsidR="00D21A3E" w:rsidRPr="1FCDD34F">
        <w:rPr>
          <w:sz w:val="20"/>
          <w:szCs w:val="20"/>
        </w:rPr>
        <w:t xml:space="preserve">nr 1-6, 8-9, 11-12, 14-15 oraz 27 </w:t>
      </w:r>
      <w:r w:rsidR="008D6DA7" w:rsidRPr="1FCDD34F">
        <w:rPr>
          <w:sz w:val="20"/>
          <w:szCs w:val="20"/>
        </w:rPr>
        <w:t xml:space="preserve">w polu </w:t>
      </w:r>
      <w:r w:rsidR="004278AA" w:rsidRPr="1FCDD34F">
        <w:rPr>
          <w:sz w:val="20"/>
          <w:szCs w:val="20"/>
        </w:rPr>
        <w:t>„</w:t>
      </w:r>
      <w:r w:rsidR="00EC7CE8" w:rsidRPr="1FCDD34F">
        <w:rPr>
          <w:i/>
          <w:iCs/>
          <w:sz w:val="20"/>
          <w:szCs w:val="20"/>
        </w:rPr>
        <w:t>Uzasadnienie wypełnienia zobowiązania</w:t>
      </w:r>
      <w:r w:rsidR="00EC7CE8" w:rsidRPr="1FCDD34F">
        <w:rPr>
          <w:rStyle w:val="Odwoaniedokomentarza"/>
        </w:rPr>
        <w:t>”</w:t>
      </w:r>
      <w:r w:rsidR="008D6DA7" w:rsidRPr="1FCDD34F">
        <w:rPr>
          <w:sz w:val="20"/>
          <w:szCs w:val="20"/>
        </w:rPr>
        <w:t xml:space="preserve"> </w:t>
      </w:r>
      <w:r w:rsidR="00EA1FD5" w:rsidRPr="1FCDD34F">
        <w:rPr>
          <w:sz w:val="20"/>
          <w:szCs w:val="20"/>
        </w:rPr>
        <w:t xml:space="preserve">zamieścić </w:t>
      </w:r>
      <w:r w:rsidR="00EC7CE8" w:rsidRPr="1FCDD34F">
        <w:rPr>
          <w:sz w:val="20"/>
          <w:szCs w:val="20"/>
        </w:rPr>
        <w:t xml:space="preserve">informacje o </w:t>
      </w:r>
      <w:r w:rsidR="00A174B0" w:rsidRPr="1FCDD34F">
        <w:rPr>
          <w:sz w:val="20"/>
          <w:szCs w:val="20"/>
        </w:rPr>
        <w:t>sposob</w:t>
      </w:r>
      <w:r w:rsidR="00EC7CE8" w:rsidRPr="1FCDD34F">
        <w:rPr>
          <w:sz w:val="20"/>
          <w:szCs w:val="20"/>
        </w:rPr>
        <w:t>ie</w:t>
      </w:r>
      <w:r w:rsidR="00A174B0" w:rsidRPr="1FCDD34F">
        <w:rPr>
          <w:sz w:val="20"/>
          <w:szCs w:val="20"/>
        </w:rPr>
        <w:t xml:space="preserve"> w jaki </w:t>
      </w:r>
      <w:r w:rsidR="001E135F" w:rsidRPr="1FCDD34F">
        <w:rPr>
          <w:sz w:val="20"/>
          <w:szCs w:val="20"/>
        </w:rPr>
        <w:t>zobowiązuje się je wypełnić</w:t>
      </w:r>
      <w:r w:rsidR="5E0EA1CA" w:rsidRPr="1FCDD34F">
        <w:rPr>
          <w:sz w:val="20"/>
          <w:szCs w:val="20"/>
        </w:rPr>
        <w:t>.</w:t>
      </w:r>
    </w:p>
    <w:p w14:paraId="5FF6C268" w14:textId="43E23A04" w:rsidR="002948F3" w:rsidRPr="00C73907" w:rsidRDefault="002948F3" w:rsidP="00E51364">
      <w:pPr>
        <w:jc w:val="both"/>
        <w:rPr>
          <w:sz w:val="20"/>
        </w:rPr>
      </w:pPr>
      <w:r w:rsidRPr="008A7255">
        <w:rPr>
          <w:sz w:val="20"/>
          <w:u w:val="single"/>
        </w:rPr>
        <w:t>Uwaga!</w:t>
      </w:r>
      <w:r>
        <w:rPr>
          <w:sz w:val="20"/>
        </w:rPr>
        <w:t xml:space="preserve"> Dla wymagań </w:t>
      </w:r>
      <w:r w:rsidR="00D21A3E">
        <w:rPr>
          <w:sz w:val="20"/>
        </w:rPr>
        <w:t xml:space="preserve">nr </w:t>
      </w:r>
      <w:r w:rsidR="00D21A3E" w:rsidRPr="00966124">
        <w:rPr>
          <w:sz w:val="20"/>
        </w:rPr>
        <w:t xml:space="preserve">7, 10, 16-26 </w:t>
      </w:r>
      <w:r w:rsidR="00EC7CE8">
        <w:rPr>
          <w:sz w:val="20"/>
        </w:rPr>
        <w:t xml:space="preserve"> </w:t>
      </w:r>
      <w:r>
        <w:rPr>
          <w:sz w:val="20"/>
        </w:rPr>
        <w:t>Wnioskodawca nie wykonuje opisu</w:t>
      </w:r>
      <w:r w:rsidR="00D21A3E">
        <w:rPr>
          <w:sz w:val="20"/>
        </w:rPr>
        <w:t>.</w:t>
      </w:r>
    </w:p>
    <w:p w14:paraId="188CF29D" w14:textId="78DC964E" w:rsidR="009C0374" w:rsidRDefault="00E51364" w:rsidP="00EA1FD5">
      <w:pPr>
        <w:jc w:val="both"/>
        <w:rPr>
          <w:i/>
          <w:color w:val="44546A" w:themeColor="text2"/>
          <w:sz w:val="18"/>
        </w:rPr>
      </w:pPr>
      <w:r w:rsidRPr="00EA1FD5">
        <w:rPr>
          <w:i/>
          <w:color w:val="44546A" w:themeColor="text2"/>
          <w:sz w:val="18"/>
        </w:rPr>
        <w:t xml:space="preserve">Tabela </w:t>
      </w:r>
      <w:r w:rsidR="004278AA">
        <w:rPr>
          <w:i/>
          <w:color w:val="44546A" w:themeColor="text2"/>
          <w:sz w:val="18"/>
        </w:rPr>
        <w:t>D</w:t>
      </w:r>
      <w:r w:rsidRPr="00EA1FD5">
        <w:rPr>
          <w:i/>
          <w:color w:val="44546A" w:themeColor="text2"/>
          <w:sz w:val="18"/>
        </w:rPr>
        <w:t>.</w:t>
      </w:r>
      <w:r w:rsidR="004278AA">
        <w:rPr>
          <w:i/>
          <w:color w:val="44546A" w:themeColor="text2"/>
          <w:sz w:val="18"/>
        </w:rPr>
        <w:t>1</w:t>
      </w:r>
      <w:r w:rsidRPr="00EA1FD5">
        <w:rPr>
          <w:i/>
          <w:color w:val="44546A" w:themeColor="text2"/>
          <w:sz w:val="18"/>
        </w:rPr>
        <w:t xml:space="preserve"> </w:t>
      </w:r>
      <w:r w:rsidR="004F2A7E" w:rsidRPr="00EA1FD5">
        <w:rPr>
          <w:i/>
          <w:color w:val="44546A" w:themeColor="text2"/>
          <w:sz w:val="18"/>
        </w:rPr>
        <w:t xml:space="preserve">Wymagania </w:t>
      </w:r>
      <w:r w:rsidR="00C36245">
        <w:rPr>
          <w:i/>
          <w:color w:val="44546A" w:themeColor="text2"/>
          <w:sz w:val="18"/>
        </w:rPr>
        <w:t>O</w:t>
      </w:r>
      <w:r w:rsidR="00C36245" w:rsidRPr="00EA1FD5">
        <w:rPr>
          <w:i/>
          <w:color w:val="44546A" w:themeColor="text2"/>
          <w:sz w:val="18"/>
        </w:rPr>
        <w:t xml:space="preserve">bligatoryjne </w:t>
      </w:r>
      <w:r w:rsidR="004F2A7E" w:rsidRPr="00EA1FD5">
        <w:rPr>
          <w:i/>
          <w:color w:val="44546A" w:themeColor="text2"/>
          <w:sz w:val="18"/>
        </w:rPr>
        <w:t xml:space="preserve">stawiane opracowywanej Technologii </w:t>
      </w:r>
      <w:r w:rsidR="00EC7CE8">
        <w:rPr>
          <w:i/>
          <w:color w:val="44546A" w:themeColor="text2"/>
          <w:sz w:val="18"/>
        </w:rPr>
        <w:t>Oczyszczalni Przyszłości</w:t>
      </w:r>
    </w:p>
    <w:tbl>
      <w:tblPr>
        <w:tblStyle w:val="Tabela-Siatka"/>
        <w:tblW w:w="9781" w:type="dxa"/>
        <w:tblInd w:w="-147" w:type="dxa"/>
        <w:tblLayout w:type="fixed"/>
        <w:tblLook w:val="04A0" w:firstRow="1" w:lastRow="0" w:firstColumn="1" w:lastColumn="0" w:noHBand="0" w:noVBand="1"/>
      </w:tblPr>
      <w:tblGrid>
        <w:gridCol w:w="851"/>
        <w:gridCol w:w="1135"/>
        <w:gridCol w:w="3387"/>
        <w:gridCol w:w="7"/>
        <w:gridCol w:w="1992"/>
        <w:gridCol w:w="2409"/>
      </w:tblGrid>
      <w:tr w:rsidR="00610647" w:rsidRPr="004278AA" w14:paraId="1AA8C7DF" w14:textId="77777777" w:rsidTr="001A3291">
        <w:trPr>
          <w:trHeight w:val="730"/>
        </w:trPr>
        <w:tc>
          <w:tcPr>
            <w:tcW w:w="851" w:type="dxa"/>
            <w:shd w:val="clear" w:color="auto" w:fill="A8D08D" w:themeFill="accent6" w:themeFillTint="99"/>
          </w:tcPr>
          <w:p w14:paraId="0BD94C95"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A5BBA4F"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5ED3C24" w14:textId="1C073BCC" w:rsidR="00610647" w:rsidRPr="004278AA" w:rsidRDefault="00610647" w:rsidP="00610647">
            <w:pPr>
              <w:pStyle w:val="Akapitzlist"/>
              <w:ind w:left="0"/>
              <w:jc w:val="cente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1135" w:type="dxa"/>
            <w:shd w:val="clear" w:color="auto" w:fill="A8D08D" w:themeFill="accent6" w:themeFillTint="99"/>
            <w:vAlign w:val="center"/>
          </w:tcPr>
          <w:p w14:paraId="72443AE9" w14:textId="70F79A74" w:rsidR="00610647" w:rsidRPr="004278AA" w:rsidRDefault="00610647" w:rsidP="00610647">
            <w:pPr>
              <w:pStyle w:val="Akapitzlist"/>
              <w:ind w:left="0"/>
              <w:jc w:val="center"/>
              <w:rPr>
                <w:rFonts w:cstheme="minorHAnsi"/>
                <w:b/>
                <w:sz w:val="20"/>
                <w:szCs w:val="20"/>
              </w:rPr>
            </w:pPr>
            <w:r w:rsidRPr="004278AA">
              <w:rPr>
                <w:rFonts w:cstheme="minorHAnsi"/>
                <w:b/>
                <w:sz w:val="20"/>
                <w:szCs w:val="20"/>
              </w:rPr>
              <w:t>L.p.</w:t>
            </w:r>
          </w:p>
        </w:tc>
        <w:tc>
          <w:tcPr>
            <w:tcW w:w="3387" w:type="dxa"/>
            <w:shd w:val="clear" w:color="auto" w:fill="A8D08D" w:themeFill="accent6" w:themeFillTint="99"/>
            <w:vAlign w:val="center"/>
          </w:tcPr>
          <w:p w14:paraId="3E950098" w14:textId="486287B5" w:rsidR="00610647" w:rsidRPr="004278AA" w:rsidRDefault="00610647" w:rsidP="00610647">
            <w:pPr>
              <w:jc w:val="center"/>
              <w:rPr>
                <w:rFonts w:cstheme="minorHAnsi"/>
                <w:b/>
                <w:sz w:val="20"/>
                <w:szCs w:val="20"/>
              </w:rPr>
            </w:pPr>
            <w:r w:rsidRPr="004278AA">
              <w:rPr>
                <w:rFonts w:cstheme="minorHAnsi"/>
                <w:b/>
                <w:sz w:val="20"/>
                <w:szCs w:val="20"/>
              </w:rPr>
              <w:t xml:space="preserve">Nazwa </w:t>
            </w:r>
            <w:r w:rsidR="00C36245">
              <w:rPr>
                <w:rFonts w:cstheme="minorHAnsi"/>
                <w:b/>
                <w:sz w:val="20"/>
                <w:szCs w:val="20"/>
              </w:rPr>
              <w:t>W</w:t>
            </w:r>
            <w:r w:rsidR="00C36245" w:rsidRPr="004278AA">
              <w:rPr>
                <w:rFonts w:cstheme="minorHAnsi"/>
                <w:b/>
                <w:sz w:val="20"/>
                <w:szCs w:val="20"/>
              </w:rPr>
              <w:t xml:space="preserve">ymagania </w:t>
            </w:r>
            <w:r w:rsidR="00C36245">
              <w:rPr>
                <w:rFonts w:cstheme="minorHAnsi"/>
                <w:b/>
                <w:sz w:val="20"/>
                <w:szCs w:val="20"/>
              </w:rPr>
              <w:t>O</w:t>
            </w:r>
            <w:r w:rsidR="00C36245" w:rsidRPr="004278AA">
              <w:rPr>
                <w:rFonts w:cstheme="minorHAnsi"/>
                <w:b/>
                <w:sz w:val="20"/>
                <w:szCs w:val="20"/>
              </w:rPr>
              <w:t>bligatoryjnego</w:t>
            </w:r>
          </w:p>
        </w:tc>
        <w:tc>
          <w:tcPr>
            <w:tcW w:w="1999" w:type="dxa"/>
            <w:gridSpan w:val="2"/>
            <w:shd w:val="clear" w:color="auto" w:fill="A8D08D" w:themeFill="accent6" w:themeFillTint="99"/>
            <w:vAlign w:val="center"/>
          </w:tcPr>
          <w:p w14:paraId="75449C1C" w14:textId="77777777" w:rsidR="00610647" w:rsidRPr="004278AA" w:rsidRDefault="00610647" w:rsidP="00610647">
            <w:pPr>
              <w:jc w:val="center"/>
              <w:rPr>
                <w:rFonts w:cstheme="minorHAnsi"/>
                <w:b/>
                <w:sz w:val="20"/>
                <w:szCs w:val="20"/>
              </w:rPr>
            </w:pPr>
            <w:r w:rsidRPr="004278AA">
              <w:rPr>
                <w:rFonts w:cstheme="minorHAnsi"/>
                <w:b/>
                <w:sz w:val="20"/>
                <w:szCs w:val="20"/>
              </w:rPr>
              <w:t>Spełnienie wymagania</w:t>
            </w:r>
          </w:p>
        </w:tc>
        <w:tc>
          <w:tcPr>
            <w:tcW w:w="2409" w:type="dxa"/>
            <w:shd w:val="clear" w:color="auto" w:fill="A8D08D" w:themeFill="accent6" w:themeFillTint="99"/>
            <w:vAlign w:val="center"/>
          </w:tcPr>
          <w:p w14:paraId="6425D6A8" w14:textId="77777777" w:rsidR="00610647" w:rsidRPr="004278AA" w:rsidRDefault="00610647" w:rsidP="00610647">
            <w:pPr>
              <w:jc w:val="center"/>
              <w:rPr>
                <w:rFonts w:cstheme="minorHAnsi"/>
                <w:b/>
                <w:sz w:val="20"/>
                <w:szCs w:val="20"/>
              </w:rPr>
            </w:pPr>
            <w:r w:rsidRPr="004278AA">
              <w:rPr>
                <w:rFonts w:cstheme="minorHAnsi"/>
                <w:b/>
                <w:sz w:val="20"/>
                <w:szCs w:val="20"/>
              </w:rPr>
              <w:t>Uwagi</w:t>
            </w:r>
          </w:p>
        </w:tc>
      </w:tr>
      <w:tr w:rsidR="00610647" w:rsidRPr="004278AA" w14:paraId="3ABA6FC9" w14:textId="77777777" w:rsidTr="001A3291">
        <w:trPr>
          <w:trHeight w:val="1123"/>
        </w:trPr>
        <w:sdt>
          <w:sdtPr>
            <w:rPr>
              <w:rFonts w:cstheme="minorHAnsi"/>
              <w:color w:val="44546A" w:themeColor="text2"/>
              <w:szCs w:val="20"/>
            </w:rPr>
            <w:id w:val="42307490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E654CE" w14:textId="636B3AE2"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8086B82" w14:textId="65AAD626"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56114E97" w14:textId="3DDEE4E8" w:rsidR="00610647" w:rsidRPr="004278AA" w:rsidRDefault="00610647" w:rsidP="00610647">
            <w:pPr>
              <w:rPr>
                <w:rFonts w:cstheme="minorHAnsi"/>
                <w:b/>
                <w:sz w:val="20"/>
                <w:szCs w:val="20"/>
              </w:rPr>
            </w:pPr>
            <w:r w:rsidRPr="00291023">
              <w:rPr>
                <w:rFonts w:cs="Calibri"/>
                <w:b/>
                <w:color w:val="000000"/>
              </w:rPr>
              <w:t>Jakość oczyszczonych ścieków odprowadzanych do odbiornika</w:t>
            </w:r>
          </w:p>
        </w:tc>
        <w:tc>
          <w:tcPr>
            <w:tcW w:w="1999" w:type="dxa"/>
            <w:gridSpan w:val="2"/>
            <w:vAlign w:val="center"/>
          </w:tcPr>
          <w:p w14:paraId="7100D410" w14:textId="77777777" w:rsidR="00610647" w:rsidRPr="004278AA" w:rsidRDefault="00610647" w:rsidP="00610647">
            <w:pPr>
              <w:rPr>
                <w:rFonts w:cstheme="minorHAnsi"/>
                <w:sz w:val="20"/>
                <w:szCs w:val="20"/>
              </w:rPr>
            </w:pPr>
          </w:p>
        </w:tc>
        <w:tc>
          <w:tcPr>
            <w:tcW w:w="2409" w:type="dxa"/>
            <w:vAlign w:val="center"/>
          </w:tcPr>
          <w:p w14:paraId="47D46884" w14:textId="77777777" w:rsidR="00610647" w:rsidRPr="00C73907" w:rsidRDefault="00610647" w:rsidP="00610647">
            <w:pPr>
              <w:rPr>
                <w:rFonts w:cstheme="minorHAnsi"/>
                <w:b/>
                <w:sz w:val="20"/>
                <w:szCs w:val="20"/>
              </w:rPr>
            </w:pPr>
          </w:p>
        </w:tc>
      </w:tr>
      <w:tr w:rsidR="00610647" w:rsidRPr="004278AA" w14:paraId="6DC29383" w14:textId="77777777" w:rsidTr="001A3291">
        <w:trPr>
          <w:trHeight w:val="1123"/>
        </w:trPr>
        <w:sdt>
          <w:sdtPr>
            <w:rPr>
              <w:rFonts w:cstheme="minorHAnsi"/>
              <w:color w:val="44546A" w:themeColor="text2"/>
              <w:szCs w:val="20"/>
            </w:rPr>
            <w:id w:val="1199430181"/>
            <w14:checkbox>
              <w14:checked w14:val="0"/>
              <w14:checkedState w14:val="2612" w14:font="MS Gothic"/>
              <w14:uncheckedState w14:val="2610" w14:font="MS Gothic"/>
            </w14:checkbox>
          </w:sdtPr>
          <w:sdtEndPr/>
          <w:sdtContent>
            <w:tc>
              <w:tcPr>
                <w:tcW w:w="851" w:type="dxa"/>
              </w:tcPr>
              <w:p w14:paraId="53B52B62" w14:textId="131EC5B1"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CC3EAC8" w14:textId="179F420A" w:rsidR="00610647" w:rsidRDefault="00610647" w:rsidP="00610647">
            <w:pPr>
              <w:rPr>
                <w:i/>
                <w:iCs/>
                <w:sz w:val="20"/>
                <w:szCs w:val="20"/>
              </w:rPr>
            </w:pPr>
            <w:r w:rsidRPr="3E5FDD4D">
              <w:rPr>
                <w:i/>
                <w:iCs/>
                <w:sz w:val="20"/>
                <w:szCs w:val="20"/>
              </w:rPr>
              <w:t>Uzasadnienie wypełnienia zobowiązania, w tym:</w:t>
            </w:r>
          </w:p>
          <w:p w14:paraId="1D5F5813" w14:textId="204ADE09" w:rsidR="00610647" w:rsidRPr="001C0BBD" w:rsidRDefault="00610647" w:rsidP="00610647">
            <w:pPr>
              <w:pStyle w:val="Akapitzlist"/>
              <w:numPr>
                <w:ilvl w:val="0"/>
                <w:numId w:val="19"/>
              </w:numPr>
              <w:rPr>
                <w:i/>
                <w:sz w:val="20"/>
              </w:rPr>
            </w:pPr>
            <w:r>
              <w:rPr>
                <w:i/>
                <w:sz w:val="20"/>
              </w:rPr>
              <w:t>Opis metody oczyszczania ścieków, które będą odprowadzane do odbiornika</w:t>
            </w:r>
            <w:r w:rsidR="00381EBC">
              <w:rPr>
                <w:i/>
                <w:sz w:val="20"/>
              </w:rPr>
              <w:t>.</w:t>
            </w:r>
          </w:p>
        </w:tc>
      </w:tr>
      <w:tr w:rsidR="00610647" w:rsidRPr="004278AA" w14:paraId="0F4689E9" w14:textId="77777777" w:rsidTr="001A3291">
        <w:trPr>
          <w:trHeight w:val="1123"/>
        </w:trPr>
        <w:sdt>
          <w:sdtPr>
            <w:rPr>
              <w:rFonts w:cstheme="minorHAnsi"/>
              <w:color w:val="44546A" w:themeColor="text2"/>
              <w:szCs w:val="20"/>
            </w:rPr>
            <w:id w:val="102583511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5710D13" w14:textId="0DA9C0BF"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CA1F4C9" w14:textId="362DC87C"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4C38A7F3" w14:textId="759F41FB" w:rsidR="00610647" w:rsidRPr="004278AA" w:rsidRDefault="00610647" w:rsidP="00610647">
            <w:pPr>
              <w:rPr>
                <w:rFonts w:cstheme="minorHAnsi"/>
                <w:b/>
                <w:sz w:val="20"/>
                <w:szCs w:val="20"/>
              </w:rPr>
            </w:pPr>
            <w:r w:rsidRPr="00291023">
              <w:rPr>
                <w:rFonts w:cs="Calibri"/>
                <w:b/>
                <w:color w:val="000000"/>
              </w:rPr>
              <w:t>Jakość odzyskanej wody</w:t>
            </w:r>
          </w:p>
        </w:tc>
        <w:tc>
          <w:tcPr>
            <w:tcW w:w="1999" w:type="dxa"/>
            <w:gridSpan w:val="2"/>
            <w:vAlign w:val="center"/>
          </w:tcPr>
          <w:p w14:paraId="348FE274" w14:textId="77777777" w:rsidR="00610647" w:rsidRPr="004278AA" w:rsidRDefault="00610647" w:rsidP="00610647">
            <w:pPr>
              <w:rPr>
                <w:rFonts w:cstheme="minorHAnsi"/>
                <w:sz w:val="20"/>
                <w:szCs w:val="20"/>
              </w:rPr>
            </w:pPr>
          </w:p>
        </w:tc>
        <w:tc>
          <w:tcPr>
            <w:tcW w:w="2409" w:type="dxa"/>
            <w:vAlign w:val="center"/>
          </w:tcPr>
          <w:p w14:paraId="0EEF596E" w14:textId="77777777" w:rsidR="00610647" w:rsidRPr="00C73907" w:rsidRDefault="00610647" w:rsidP="00610647">
            <w:pPr>
              <w:rPr>
                <w:rFonts w:cstheme="minorHAnsi"/>
                <w:b/>
                <w:sz w:val="20"/>
                <w:szCs w:val="20"/>
              </w:rPr>
            </w:pPr>
          </w:p>
        </w:tc>
      </w:tr>
      <w:tr w:rsidR="00610647" w:rsidRPr="004278AA" w14:paraId="559D6AD4" w14:textId="77777777" w:rsidTr="001A3291">
        <w:trPr>
          <w:trHeight w:val="1123"/>
        </w:trPr>
        <w:sdt>
          <w:sdtPr>
            <w:rPr>
              <w:rFonts w:cstheme="minorHAnsi"/>
              <w:color w:val="44546A" w:themeColor="text2"/>
              <w:szCs w:val="20"/>
            </w:rPr>
            <w:id w:val="-2002266598"/>
            <w14:checkbox>
              <w14:checked w14:val="0"/>
              <w14:checkedState w14:val="2612" w14:font="MS Gothic"/>
              <w14:uncheckedState w14:val="2610" w14:font="MS Gothic"/>
            </w14:checkbox>
          </w:sdtPr>
          <w:sdtEndPr/>
          <w:sdtContent>
            <w:tc>
              <w:tcPr>
                <w:tcW w:w="851" w:type="dxa"/>
              </w:tcPr>
              <w:p w14:paraId="536F1DAF" w14:textId="0AFEBCB4"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2C211508" w14:textId="6C4FFB78" w:rsidR="00610647" w:rsidRDefault="00610647" w:rsidP="00610647">
            <w:pPr>
              <w:rPr>
                <w:i/>
                <w:iCs/>
                <w:sz w:val="20"/>
                <w:szCs w:val="20"/>
              </w:rPr>
            </w:pPr>
            <w:r w:rsidRPr="3E5FDD4D">
              <w:rPr>
                <w:i/>
                <w:iCs/>
                <w:sz w:val="20"/>
                <w:szCs w:val="20"/>
              </w:rPr>
              <w:t>Uzasadnienie wypełnienia zobowiązania, w tym:</w:t>
            </w:r>
          </w:p>
          <w:p w14:paraId="202564EC" w14:textId="7334C061" w:rsidR="00610647" w:rsidRPr="001C0BBD" w:rsidRDefault="00610647" w:rsidP="00610647">
            <w:pPr>
              <w:pStyle w:val="Akapitzlist"/>
              <w:numPr>
                <w:ilvl w:val="0"/>
                <w:numId w:val="19"/>
              </w:numPr>
              <w:rPr>
                <w:b/>
                <w:bCs/>
                <w:sz w:val="20"/>
                <w:szCs w:val="20"/>
              </w:rPr>
            </w:pPr>
            <w:r w:rsidRPr="67571B8F">
              <w:rPr>
                <w:i/>
                <w:iCs/>
                <w:sz w:val="20"/>
                <w:szCs w:val="20"/>
              </w:rPr>
              <w:t>Opis metody oczyszczania ścieków, które będą zawracane do ponownego użycia</w:t>
            </w:r>
            <w:r w:rsidR="00381EBC">
              <w:rPr>
                <w:i/>
                <w:iCs/>
                <w:sz w:val="20"/>
                <w:szCs w:val="20"/>
              </w:rPr>
              <w:t>.</w:t>
            </w:r>
          </w:p>
        </w:tc>
      </w:tr>
      <w:tr w:rsidR="00610647" w:rsidRPr="004278AA" w14:paraId="6D0FE9FA" w14:textId="77777777" w:rsidTr="001A3291">
        <w:trPr>
          <w:trHeight w:val="1123"/>
        </w:trPr>
        <w:sdt>
          <w:sdtPr>
            <w:rPr>
              <w:rFonts w:cstheme="minorHAnsi"/>
              <w:color w:val="44546A" w:themeColor="text2"/>
              <w:szCs w:val="20"/>
            </w:rPr>
            <w:id w:val="-7515885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4FDB19BF" w14:textId="19007761"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3183098" w14:textId="65C19E1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220CE813" w14:textId="725A193D" w:rsidR="00610647" w:rsidRPr="004278AA" w:rsidRDefault="00610647" w:rsidP="00610647">
            <w:pPr>
              <w:rPr>
                <w:rFonts w:cstheme="minorHAnsi"/>
                <w:b/>
                <w:sz w:val="20"/>
                <w:szCs w:val="20"/>
              </w:rPr>
            </w:pPr>
            <w:r w:rsidRPr="00136C0D">
              <w:rPr>
                <w:rFonts w:cs="Calibri"/>
                <w:b/>
                <w:color w:val="000000"/>
              </w:rPr>
              <w:t>Usuwanie mikrozanieczyszczeń z wody i osadów</w:t>
            </w:r>
          </w:p>
        </w:tc>
        <w:tc>
          <w:tcPr>
            <w:tcW w:w="1999" w:type="dxa"/>
            <w:gridSpan w:val="2"/>
            <w:vAlign w:val="center"/>
          </w:tcPr>
          <w:p w14:paraId="642FE4DC" w14:textId="77777777" w:rsidR="00610647" w:rsidRPr="004278AA" w:rsidRDefault="00610647" w:rsidP="00610647">
            <w:pPr>
              <w:rPr>
                <w:rFonts w:cstheme="minorHAnsi"/>
                <w:sz w:val="20"/>
                <w:szCs w:val="20"/>
              </w:rPr>
            </w:pPr>
          </w:p>
        </w:tc>
        <w:tc>
          <w:tcPr>
            <w:tcW w:w="2409" w:type="dxa"/>
            <w:vAlign w:val="center"/>
          </w:tcPr>
          <w:p w14:paraId="1C6BC276" w14:textId="77777777" w:rsidR="00610647" w:rsidRPr="008A7255" w:rsidRDefault="00610647" w:rsidP="00610647">
            <w:pPr>
              <w:rPr>
                <w:rFonts w:cstheme="minorHAnsi"/>
                <w:b/>
                <w:sz w:val="20"/>
                <w:szCs w:val="20"/>
              </w:rPr>
            </w:pPr>
          </w:p>
        </w:tc>
      </w:tr>
      <w:tr w:rsidR="00610647" w:rsidRPr="004278AA" w14:paraId="30ACCE12" w14:textId="77777777" w:rsidTr="001A3291">
        <w:trPr>
          <w:trHeight w:val="1123"/>
        </w:trPr>
        <w:sdt>
          <w:sdtPr>
            <w:rPr>
              <w:rFonts w:cstheme="minorHAnsi"/>
              <w:color w:val="44546A" w:themeColor="text2"/>
              <w:szCs w:val="20"/>
            </w:rPr>
            <w:id w:val="-2082438560"/>
            <w14:checkbox>
              <w14:checked w14:val="0"/>
              <w14:checkedState w14:val="2612" w14:font="MS Gothic"/>
              <w14:uncheckedState w14:val="2610" w14:font="MS Gothic"/>
            </w14:checkbox>
          </w:sdtPr>
          <w:sdtEndPr/>
          <w:sdtContent>
            <w:tc>
              <w:tcPr>
                <w:tcW w:w="851" w:type="dxa"/>
              </w:tcPr>
              <w:p w14:paraId="271C8F79" w14:textId="76D4107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91FB8CB" w14:textId="45D8BECD" w:rsidR="00610647" w:rsidRPr="007A73C5" w:rsidRDefault="00610647" w:rsidP="00610647">
            <w:pPr>
              <w:rPr>
                <w:i/>
                <w:iCs/>
                <w:sz w:val="20"/>
                <w:szCs w:val="20"/>
              </w:rPr>
            </w:pPr>
            <w:r w:rsidRPr="3E5FDD4D">
              <w:rPr>
                <w:i/>
                <w:iCs/>
                <w:sz w:val="20"/>
                <w:szCs w:val="20"/>
              </w:rPr>
              <w:t>Uzasadnienie wypełnienia zobowiązania, w tym:</w:t>
            </w:r>
          </w:p>
          <w:p w14:paraId="1690161B" w14:textId="406D33A5" w:rsidR="00610647" w:rsidRPr="004278AA" w:rsidRDefault="00610647" w:rsidP="00610647">
            <w:pPr>
              <w:rPr>
                <w:rFonts w:cstheme="minorHAnsi"/>
                <w:b/>
                <w:sz w:val="20"/>
                <w:szCs w:val="20"/>
              </w:rPr>
            </w:pPr>
            <w:r w:rsidRPr="007A73C5">
              <w:rPr>
                <w:i/>
                <w:sz w:val="20"/>
              </w:rPr>
              <w:t>•</w:t>
            </w:r>
            <w:r w:rsidRPr="007A73C5">
              <w:rPr>
                <w:i/>
                <w:sz w:val="20"/>
              </w:rPr>
              <w:tab/>
              <w:t>Op</w:t>
            </w:r>
            <w:r>
              <w:rPr>
                <w:i/>
                <w:sz w:val="20"/>
              </w:rPr>
              <w:t>is metody usuwania mikrozanieczyszczeń z wody i z osadów wskazanych w Załączniki nr 1 do Regulaminu.</w:t>
            </w:r>
          </w:p>
        </w:tc>
      </w:tr>
      <w:tr w:rsidR="00610647" w:rsidRPr="004278AA" w14:paraId="40A7C285" w14:textId="77777777" w:rsidTr="001A3291">
        <w:trPr>
          <w:trHeight w:val="1123"/>
        </w:trPr>
        <w:sdt>
          <w:sdtPr>
            <w:rPr>
              <w:rFonts w:cstheme="minorHAnsi"/>
              <w:color w:val="44546A" w:themeColor="text2"/>
              <w:szCs w:val="20"/>
            </w:rPr>
            <w:id w:val="-212969532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3D19278" w14:textId="1EB05034"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06A4E38" w14:textId="357DBD3D"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947B7B3" w14:textId="0EA0450F" w:rsidR="00610647" w:rsidRPr="004278AA" w:rsidRDefault="00610647" w:rsidP="00610647">
            <w:pPr>
              <w:rPr>
                <w:rFonts w:cstheme="minorHAnsi"/>
                <w:b/>
                <w:sz w:val="20"/>
                <w:szCs w:val="20"/>
              </w:rPr>
            </w:pPr>
            <w:r w:rsidRPr="00136C0D">
              <w:rPr>
                <w:rFonts w:cs="Calibri"/>
                <w:b/>
                <w:color w:val="000000"/>
              </w:rPr>
              <w:t>Jakość zagospodarowanych osadów</w:t>
            </w:r>
          </w:p>
        </w:tc>
        <w:tc>
          <w:tcPr>
            <w:tcW w:w="1999" w:type="dxa"/>
            <w:gridSpan w:val="2"/>
            <w:vAlign w:val="center"/>
          </w:tcPr>
          <w:p w14:paraId="0F5F2386" w14:textId="77777777" w:rsidR="00610647" w:rsidRPr="004278AA" w:rsidRDefault="00610647" w:rsidP="00610647">
            <w:pPr>
              <w:rPr>
                <w:rFonts w:cstheme="minorHAnsi"/>
                <w:sz w:val="20"/>
                <w:szCs w:val="20"/>
              </w:rPr>
            </w:pPr>
          </w:p>
        </w:tc>
        <w:tc>
          <w:tcPr>
            <w:tcW w:w="2409" w:type="dxa"/>
            <w:vAlign w:val="center"/>
          </w:tcPr>
          <w:p w14:paraId="4FE288D2" w14:textId="77777777" w:rsidR="00610647" w:rsidRPr="008A7255" w:rsidRDefault="00610647" w:rsidP="00610647">
            <w:pPr>
              <w:rPr>
                <w:rFonts w:cstheme="minorHAnsi"/>
                <w:b/>
                <w:sz w:val="20"/>
                <w:szCs w:val="20"/>
              </w:rPr>
            </w:pPr>
          </w:p>
        </w:tc>
      </w:tr>
      <w:tr w:rsidR="00610647" w:rsidRPr="004278AA" w14:paraId="305D618A" w14:textId="77777777" w:rsidTr="001A3291">
        <w:trPr>
          <w:trHeight w:val="1123"/>
        </w:trPr>
        <w:sdt>
          <w:sdtPr>
            <w:rPr>
              <w:rFonts w:cstheme="minorHAnsi"/>
              <w:color w:val="44546A" w:themeColor="text2"/>
              <w:szCs w:val="20"/>
            </w:rPr>
            <w:id w:val="-637345554"/>
            <w14:checkbox>
              <w14:checked w14:val="0"/>
              <w14:checkedState w14:val="2612" w14:font="MS Gothic"/>
              <w14:uncheckedState w14:val="2610" w14:font="MS Gothic"/>
            </w14:checkbox>
          </w:sdtPr>
          <w:sdtEndPr/>
          <w:sdtContent>
            <w:tc>
              <w:tcPr>
                <w:tcW w:w="851" w:type="dxa"/>
              </w:tcPr>
              <w:p w14:paraId="10882299" w14:textId="31E533D5"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6D4B49A0" w14:textId="410FA70B" w:rsidR="00610647" w:rsidRDefault="00610647" w:rsidP="00610647">
            <w:pPr>
              <w:rPr>
                <w:i/>
                <w:iCs/>
                <w:sz w:val="20"/>
                <w:szCs w:val="20"/>
              </w:rPr>
            </w:pPr>
            <w:r w:rsidRPr="3E5FDD4D">
              <w:rPr>
                <w:i/>
                <w:iCs/>
                <w:sz w:val="20"/>
                <w:szCs w:val="20"/>
              </w:rPr>
              <w:t>Uzasadnienie wypełnienia zobowiązania, w tym:</w:t>
            </w:r>
          </w:p>
          <w:p w14:paraId="7EDE472C" w14:textId="49C54385" w:rsidR="00610647" w:rsidRPr="007A73C5" w:rsidRDefault="00610647" w:rsidP="00610647">
            <w:pPr>
              <w:pStyle w:val="Akapitzlist"/>
              <w:numPr>
                <w:ilvl w:val="0"/>
                <w:numId w:val="19"/>
              </w:numPr>
              <w:rPr>
                <w:rFonts w:cstheme="minorHAnsi"/>
                <w:b/>
                <w:sz w:val="20"/>
                <w:szCs w:val="20"/>
              </w:rPr>
            </w:pPr>
            <w:r w:rsidRPr="007A73C5">
              <w:rPr>
                <w:i/>
                <w:sz w:val="20"/>
              </w:rPr>
              <w:t xml:space="preserve">Opis metod zapewnienia </w:t>
            </w:r>
            <w:r>
              <w:rPr>
                <w:i/>
                <w:sz w:val="20"/>
              </w:rPr>
              <w:t>określonych</w:t>
            </w:r>
            <w:r w:rsidRPr="007A73C5">
              <w:rPr>
                <w:i/>
                <w:sz w:val="20"/>
              </w:rPr>
              <w:t xml:space="preserve"> jakości zagospodarowanych osadów</w:t>
            </w:r>
            <w:r w:rsidR="00381EBC">
              <w:rPr>
                <w:i/>
                <w:sz w:val="20"/>
              </w:rPr>
              <w:t>.</w:t>
            </w:r>
          </w:p>
        </w:tc>
      </w:tr>
      <w:tr w:rsidR="00610647" w:rsidRPr="004278AA" w14:paraId="211F1FDF" w14:textId="77777777" w:rsidTr="001A3291">
        <w:trPr>
          <w:trHeight w:val="1123"/>
        </w:trPr>
        <w:sdt>
          <w:sdtPr>
            <w:rPr>
              <w:rFonts w:cstheme="minorHAnsi"/>
              <w:color w:val="44546A" w:themeColor="text2"/>
              <w:szCs w:val="20"/>
            </w:rPr>
            <w:id w:val="-2113725235"/>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55ED6D1" w14:textId="1CAD8E57"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973BD08" w14:textId="75E4CB7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827A3D7" w14:textId="42DF3D06" w:rsidR="00610647" w:rsidRPr="004278AA" w:rsidRDefault="00610647" w:rsidP="00610647">
            <w:pPr>
              <w:rPr>
                <w:rFonts w:eastAsia="Calibri" w:cstheme="minorHAnsi"/>
                <w:b/>
                <w:sz w:val="20"/>
                <w:szCs w:val="20"/>
                <w:lang w:eastAsia="pl-PL"/>
              </w:rPr>
            </w:pPr>
            <w:r w:rsidRPr="00136C0D">
              <w:rPr>
                <w:rFonts w:cs="Calibri"/>
                <w:b/>
                <w:color w:val="000000"/>
              </w:rPr>
              <w:t>Odzysk substancji biogennych</w:t>
            </w:r>
          </w:p>
        </w:tc>
        <w:tc>
          <w:tcPr>
            <w:tcW w:w="1999" w:type="dxa"/>
            <w:gridSpan w:val="2"/>
            <w:vAlign w:val="center"/>
          </w:tcPr>
          <w:p w14:paraId="63C530F7" w14:textId="77777777" w:rsidR="00610647" w:rsidRPr="004278AA" w:rsidRDefault="00610647" w:rsidP="00610647">
            <w:pPr>
              <w:rPr>
                <w:rFonts w:cstheme="minorHAnsi"/>
                <w:sz w:val="20"/>
                <w:szCs w:val="20"/>
              </w:rPr>
            </w:pPr>
          </w:p>
        </w:tc>
        <w:tc>
          <w:tcPr>
            <w:tcW w:w="2409" w:type="dxa"/>
            <w:vAlign w:val="center"/>
          </w:tcPr>
          <w:p w14:paraId="1EF466F9" w14:textId="77777777" w:rsidR="00610647" w:rsidRPr="008A7255" w:rsidRDefault="00610647" w:rsidP="00610647">
            <w:pPr>
              <w:rPr>
                <w:rFonts w:cstheme="minorHAnsi"/>
                <w:b/>
                <w:sz w:val="20"/>
                <w:szCs w:val="20"/>
              </w:rPr>
            </w:pPr>
          </w:p>
        </w:tc>
      </w:tr>
      <w:tr w:rsidR="00610647" w:rsidRPr="004278AA" w14:paraId="72F10430" w14:textId="77777777" w:rsidTr="001A3291">
        <w:trPr>
          <w:trHeight w:val="1123"/>
        </w:trPr>
        <w:sdt>
          <w:sdtPr>
            <w:rPr>
              <w:rFonts w:cstheme="minorHAnsi"/>
              <w:color w:val="44546A" w:themeColor="text2"/>
              <w:szCs w:val="20"/>
            </w:rPr>
            <w:id w:val="-1837843280"/>
            <w14:checkbox>
              <w14:checked w14:val="0"/>
              <w14:checkedState w14:val="2612" w14:font="MS Gothic"/>
              <w14:uncheckedState w14:val="2610" w14:font="MS Gothic"/>
            </w14:checkbox>
          </w:sdtPr>
          <w:sdtEndPr/>
          <w:sdtContent>
            <w:tc>
              <w:tcPr>
                <w:tcW w:w="851" w:type="dxa"/>
              </w:tcPr>
              <w:p w14:paraId="1199EE75" w14:textId="029BD3D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01105FA" w14:textId="18DDD751" w:rsidR="00610647" w:rsidRDefault="00610647" w:rsidP="00610647">
            <w:pPr>
              <w:rPr>
                <w:i/>
                <w:iCs/>
                <w:sz w:val="20"/>
                <w:szCs w:val="20"/>
              </w:rPr>
            </w:pPr>
            <w:r w:rsidRPr="3E5FDD4D">
              <w:rPr>
                <w:i/>
                <w:iCs/>
                <w:sz w:val="20"/>
                <w:szCs w:val="20"/>
              </w:rPr>
              <w:t>Uzasadnienie wypełnienia zobowiązania, w tym:</w:t>
            </w:r>
          </w:p>
          <w:p w14:paraId="7C1B0C8F" w14:textId="2FBC2FF1" w:rsidR="00610647" w:rsidRPr="007A73C5" w:rsidRDefault="00610647" w:rsidP="00610647">
            <w:pPr>
              <w:pStyle w:val="Akapitzlist"/>
              <w:numPr>
                <w:ilvl w:val="0"/>
                <w:numId w:val="19"/>
              </w:numPr>
              <w:rPr>
                <w:i/>
                <w:sz w:val="20"/>
              </w:rPr>
            </w:pPr>
            <w:r w:rsidRPr="007A73C5">
              <w:rPr>
                <w:i/>
                <w:sz w:val="20"/>
              </w:rPr>
              <w:t>Opis metod odzysku substancji biogennych (związków azotu i fosforu) ze ścieków dopływających</w:t>
            </w:r>
            <w:r w:rsidR="00381EBC">
              <w:rPr>
                <w:i/>
                <w:sz w:val="20"/>
              </w:rPr>
              <w:t>,</w:t>
            </w:r>
          </w:p>
          <w:p w14:paraId="42167771" w14:textId="6187F63B" w:rsidR="00610647" w:rsidRPr="007A73C5" w:rsidRDefault="00610647" w:rsidP="00610647">
            <w:pPr>
              <w:pStyle w:val="Akapitzlist"/>
              <w:numPr>
                <w:ilvl w:val="0"/>
                <w:numId w:val="19"/>
              </w:numPr>
              <w:rPr>
                <w:rFonts w:cstheme="minorHAnsi"/>
                <w:b/>
                <w:sz w:val="20"/>
                <w:szCs w:val="20"/>
              </w:rPr>
            </w:pPr>
            <w:r w:rsidRPr="007A73C5">
              <w:rPr>
                <w:i/>
                <w:sz w:val="20"/>
              </w:rPr>
              <w:t>Wskazania miejsca odzysku substancji biogennych w ciągu technologicznym</w:t>
            </w:r>
            <w:r w:rsidR="00381EBC">
              <w:rPr>
                <w:i/>
                <w:sz w:val="20"/>
              </w:rPr>
              <w:t>.</w:t>
            </w:r>
          </w:p>
        </w:tc>
      </w:tr>
      <w:tr w:rsidR="00610647" w:rsidRPr="004278AA" w14:paraId="7681AB1C" w14:textId="77777777" w:rsidTr="001A3291">
        <w:trPr>
          <w:trHeight w:val="1123"/>
        </w:trPr>
        <w:sdt>
          <w:sdtPr>
            <w:rPr>
              <w:rFonts w:cstheme="minorHAnsi"/>
              <w:color w:val="44546A" w:themeColor="text2"/>
              <w:szCs w:val="20"/>
            </w:rPr>
            <w:id w:val="158040824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6D00A77" w14:textId="4E346AFE"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33A92FC" w14:textId="10DA03CA"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1925969B" w14:textId="78272160" w:rsidR="00610647" w:rsidRPr="004278AA" w:rsidRDefault="00610647" w:rsidP="00610647">
            <w:pPr>
              <w:rPr>
                <w:rFonts w:cstheme="minorHAnsi"/>
                <w:b/>
                <w:sz w:val="20"/>
                <w:szCs w:val="20"/>
              </w:rPr>
            </w:pPr>
            <w:r w:rsidRPr="00136C0D">
              <w:rPr>
                <w:rFonts w:cs="Calibri"/>
                <w:b/>
                <w:color w:val="000000"/>
              </w:rPr>
              <w:t>Skalowalność</w:t>
            </w:r>
          </w:p>
        </w:tc>
        <w:tc>
          <w:tcPr>
            <w:tcW w:w="1999" w:type="dxa"/>
            <w:gridSpan w:val="2"/>
            <w:vAlign w:val="center"/>
          </w:tcPr>
          <w:p w14:paraId="520F6F9B" w14:textId="77777777" w:rsidR="00610647" w:rsidRPr="004278AA" w:rsidRDefault="00610647" w:rsidP="00610647">
            <w:pPr>
              <w:rPr>
                <w:rFonts w:cstheme="minorHAnsi"/>
                <w:sz w:val="20"/>
                <w:szCs w:val="20"/>
              </w:rPr>
            </w:pPr>
          </w:p>
        </w:tc>
        <w:tc>
          <w:tcPr>
            <w:tcW w:w="2409" w:type="dxa"/>
            <w:vAlign w:val="center"/>
          </w:tcPr>
          <w:p w14:paraId="35396919" w14:textId="77777777" w:rsidR="00610647" w:rsidRPr="008A7255" w:rsidRDefault="00610647" w:rsidP="00610647">
            <w:pPr>
              <w:rPr>
                <w:rFonts w:cstheme="minorHAnsi"/>
                <w:b/>
                <w:sz w:val="20"/>
                <w:szCs w:val="20"/>
              </w:rPr>
            </w:pPr>
          </w:p>
        </w:tc>
      </w:tr>
      <w:tr w:rsidR="00610647" w:rsidRPr="004278AA" w14:paraId="5AF414B0" w14:textId="77777777" w:rsidTr="001A3291">
        <w:trPr>
          <w:trHeight w:val="1123"/>
        </w:trPr>
        <w:sdt>
          <w:sdtPr>
            <w:rPr>
              <w:rFonts w:cstheme="minorHAnsi"/>
              <w:color w:val="44546A" w:themeColor="text2"/>
              <w:szCs w:val="20"/>
            </w:rPr>
            <w:id w:val="-1745716979"/>
            <w14:checkbox>
              <w14:checked w14:val="0"/>
              <w14:checkedState w14:val="2612" w14:font="MS Gothic"/>
              <w14:uncheckedState w14:val="2610" w14:font="MS Gothic"/>
            </w14:checkbox>
          </w:sdtPr>
          <w:sdtEndPr/>
          <w:sdtContent>
            <w:tc>
              <w:tcPr>
                <w:tcW w:w="851" w:type="dxa"/>
              </w:tcPr>
              <w:p w14:paraId="22D632BE" w14:textId="24ADDAEF"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699D9D9" w14:textId="497EDC4C" w:rsidR="00610647" w:rsidRDefault="00610647" w:rsidP="00610647">
            <w:pPr>
              <w:rPr>
                <w:i/>
                <w:iCs/>
                <w:sz w:val="20"/>
                <w:szCs w:val="20"/>
              </w:rPr>
            </w:pPr>
            <w:r w:rsidRPr="3E5FDD4D">
              <w:rPr>
                <w:i/>
                <w:iCs/>
                <w:sz w:val="20"/>
                <w:szCs w:val="20"/>
              </w:rPr>
              <w:t>Uzasadnienie wypełnienia zobowiązania, w tym:</w:t>
            </w:r>
          </w:p>
          <w:p w14:paraId="4C7EEB45" w14:textId="37FE32CA" w:rsidR="00610647" w:rsidRDefault="00610647" w:rsidP="00610647">
            <w:pPr>
              <w:pStyle w:val="Akapitzlist"/>
              <w:numPr>
                <w:ilvl w:val="0"/>
                <w:numId w:val="19"/>
              </w:numPr>
              <w:rPr>
                <w:i/>
                <w:sz w:val="20"/>
              </w:rPr>
            </w:pPr>
            <w:r w:rsidRPr="007A73C5">
              <w:rPr>
                <w:i/>
                <w:sz w:val="20"/>
              </w:rPr>
              <w:t xml:space="preserve">Opis </w:t>
            </w:r>
            <w:r>
              <w:rPr>
                <w:i/>
                <w:sz w:val="20"/>
              </w:rPr>
              <w:t xml:space="preserve">przykładowego zastosowania w oczyszczalniach o wielkości </w:t>
            </w:r>
            <w:r w:rsidRPr="007A73C5">
              <w:rPr>
                <w:i/>
                <w:sz w:val="20"/>
              </w:rPr>
              <w:t>od 10 000 to 150 000 RLM</w:t>
            </w:r>
            <w:r w:rsidR="00381EBC">
              <w:rPr>
                <w:i/>
                <w:sz w:val="20"/>
              </w:rPr>
              <w:t>,</w:t>
            </w:r>
          </w:p>
          <w:p w14:paraId="678E58DD" w14:textId="2DEF44CD" w:rsidR="00610647" w:rsidRPr="007A73C5" w:rsidRDefault="00610647" w:rsidP="00610647">
            <w:pPr>
              <w:pStyle w:val="Akapitzlist"/>
              <w:numPr>
                <w:ilvl w:val="0"/>
                <w:numId w:val="19"/>
              </w:numPr>
              <w:rPr>
                <w:i/>
                <w:sz w:val="20"/>
              </w:rPr>
            </w:pPr>
            <w:r>
              <w:rPr>
                <w:i/>
                <w:sz w:val="20"/>
              </w:rPr>
              <w:t>Opis istoty zwiększenia skali (np. zwiększenia urządzeń)</w:t>
            </w:r>
            <w:r w:rsidR="00381EBC">
              <w:rPr>
                <w:i/>
                <w:sz w:val="20"/>
              </w:rPr>
              <w:t>.</w:t>
            </w:r>
          </w:p>
        </w:tc>
      </w:tr>
      <w:tr w:rsidR="00610647" w:rsidRPr="004278AA" w14:paraId="0E384CFA" w14:textId="77777777" w:rsidTr="001A3291">
        <w:trPr>
          <w:trHeight w:val="1123"/>
        </w:trPr>
        <w:sdt>
          <w:sdtPr>
            <w:rPr>
              <w:rFonts w:cstheme="minorHAnsi"/>
              <w:color w:val="44546A" w:themeColor="text2"/>
              <w:szCs w:val="20"/>
            </w:rPr>
            <w:id w:val="2036988602"/>
            <w14:checkbox>
              <w14:checked w14:val="0"/>
              <w14:checkedState w14:val="2612" w14:font="MS Gothic"/>
              <w14:uncheckedState w14:val="2610" w14:font="MS Gothic"/>
            </w14:checkbox>
          </w:sdtPr>
          <w:sdtEndPr/>
          <w:sdtContent>
            <w:tc>
              <w:tcPr>
                <w:tcW w:w="851" w:type="dxa"/>
                <w:tcBorders>
                  <w:bottom w:val="single" w:sz="4" w:space="0" w:color="auto"/>
                </w:tcBorders>
                <w:shd w:val="clear" w:color="auto" w:fill="C5E0B3" w:themeFill="accent6" w:themeFillTint="66"/>
              </w:tcPr>
              <w:p w14:paraId="21A1BC58" w14:textId="0816AEB3"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tcBorders>
              <w:bottom w:val="single" w:sz="4" w:space="0" w:color="auto"/>
            </w:tcBorders>
            <w:shd w:val="clear" w:color="auto" w:fill="C5E0B3" w:themeFill="accent6" w:themeFillTint="66"/>
            <w:vAlign w:val="center"/>
          </w:tcPr>
          <w:p w14:paraId="60CA8E2F" w14:textId="7B7DBBFC"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tcBorders>
              <w:bottom w:val="single" w:sz="4" w:space="0" w:color="auto"/>
            </w:tcBorders>
            <w:vAlign w:val="center"/>
          </w:tcPr>
          <w:p w14:paraId="55BD90A4" w14:textId="1AB166A8" w:rsidR="00610647" w:rsidRPr="004278AA" w:rsidRDefault="00610647" w:rsidP="00610647">
            <w:pPr>
              <w:rPr>
                <w:rFonts w:eastAsia="Calibri" w:cstheme="minorHAnsi"/>
                <w:b/>
                <w:sz w:val="20"/>
                <w:szCs w:val="20"/>
                <w:lang w:eastAsia="pl-PL"/>
              </w:rPr>
            </w:pPr>
            <w:r w:rsidRPr="00136C0D">
              <w:rPr>
                <w:rFonts w:cs="Calibri"/>
                <w:b/>
                <w:color w:val="000000"/>
              </w:rPr>
              <w:t>Odzysk energii</w:t>
            </w:r>
            <w:r>
              <w:rPr>
                <w:rFonts w:cs="Calibri"/>
                <w:b/>
                <w:color w:val="000000"/>
              </w:rPr>
              <w:t xml:space="preserve"> lub </w:t>
            </w:r>
            <w:r w:rsidRPr="00BE0F03">
              <w:rPr>
                <w:rFonts w:cs="Calibri"/>
                <w:b/>
                <w:color w:val="000000"/>
              </w:rPr>
              <w:t>energooszczędność procesów technologicznych</w:t>
            </w:r>
          </w:p>
        </w:tc>
        <w:tc>
          <w:tcPr>
            <w:tcW w:w="1999" w:type="dxa"/>
            <w:gridSpan w:val="2"/>
            <w:tcBorders>
              <w:bottom w:val="single" w:sz="4" w:space="0" w:color="auto"/>
            </w:tcBorders>
            <w:vAlign w:val="center"/>
          </w:tcPr>
          <w:p w14:paraId="6462CF2C" w14:textId="77777777" w:rsidR="00610647" w:rsidRPr="004278AA" w:rsidRDefault="00610647" w:rsidP="00610647">
            <w:pPr>
              <w:rPr>
                <w:rFonts w:cstheme="minorHAnsi"/>
                <w:sz w:val="20"/>
                <w:szCs w:val="20"/>
              </w:rPr>
            </w:pPr>
          </w:p>
        </w:tc>
        <w:tc>
          <w:tcPr>
            <w:tcW w:w="2409" w:type="dxa"/>
            <w:tcBorders>
              <w:bottom w:val="single" w:sz="4" w:space="0" w:color="auto"/>
            </w:tcBorders>
            <w:vAlign w:val="center"/>
          </w:tcPr>
          <w:p w14:paraId="3DB2C4E5" w14:textId="77777777" w:rsidR="00610647" w:rsidRPr="008A7255" w:rsidRDefault="00610647" w:rsidP="00610647">
            <w:pPr>
              <w:rPr>
                <w:rFonts w:cstheme="minorHAnsi"/>
                <w:b/>
                <w:sz w:val="20"/>
                <w:szCs w:val="20"/>
              </w:rPr>
            </w:pPr>
          </w:p>
        </w:tc>
      </w:tr>
      <w:tr w:rsidR="00610647" w:rsidRPr="004278AA" w14:paraId="0C21A699" w14:textId="77777777" w:rsidTr="001A3291">
        <w:trPr>
          <w:trHeight w:val="977"/>
        </w:trPr>
        <w:sdt>
          <w:sdtPr>
            <w:rPr>
              <w:rFonts w:cstheme="minorHAnsi"/>
              <w:color w:val="44546A" w:themeColor="text2"/>
              <w:szCs w:val="20"/>
            </w:rPr>
            <w:id w:val="-76437853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FFA7CE2" w14:textId="2CFEA5EA"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45D5E4" w14:textId="3AAA3D32"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94" w:type="dxa"/>
            <w:gridSpan w:val="2"/>
            <w:shd w:val="clear" w:color="auto" w:fill="auto"/>
            <w:vAlign w:val="center"/>
          </w:tcPr>
          <w:p w14:paraId="522B5C4D" w14:textId="4AE41505" w:rsidR="00610647" w:rsidRPr="008A7255" w:rsidRDefault="00610647" w:rsidP="00610647">
            <w:pPr>
              <w:rPr>
                <w:rFonts w:cstheme="minorHAnsi"/>
                <w:color w:val="44546A" w:themeColor="text2"/>
                <w:sz w:val="20"/>
                <w:szCs w:val="20"/>
              </w:rPr>
            </w:pPr>
            <w:r w:rsidRPr="00291023">
              <w:rPr>
                <w:rFonts w:cs="Calibri"/>
                <w:b/>
                <w:color w:val="000000"/>
              </w:rPr>
              <w:t>Odzysk wody i jej wtórne wykorzystanie</w:t>
            </w:r>
          </w:p>
        </w:tc>
        <w:tc>
          <w:tcPr>
            <w:tcW w:w="1992" w:type="dxa"/>
            <w:vAlign w:val="center"/>
          </w:tcPr>
          <w:p w14:paraId="6480D2F5" w14:textId="77777777" w:rsidR="00610647" w:rsidRPr="008A7255" w:rsidRDefault="00610647" w:rsidP="00610647">
            <w:pPr>
              <w:rPr>
                <w:rFonts w:cstheme="minorHAnsi"/>
                <w:color w:val="44546A" w:themeColor="text2"/>
                <w:sz w:val="20"/>
                <w:szCs w:val="20"/>
              </w:rPr>
            </w:pPr>
          </w:p>
        </w:tc>
        <w:tc>
          <w:tcPr>
            <w:tcW w:w="2409" w:type="dxa"/>
            <w:vAlign w:val="center"/>
          </w:tcPr>
          <w:p w14:paraId="3D29EACE" w14:textId="77777777" w:rsidR="00610647" w:rsidRPr="008A7255" w:rsidRDefault="00610647" w:rsidP="00610647">
            <w:pPr>
              <w:rPr>
                <w:rFonts w:cstheme="minorHAnsi"/>
                <w:color w:val="44546A" w:themeColor="text2"/>
                <w:sz w:val="20"/>
                <w:szCs w:val="20"/>
              </w:rPr>
            </w:pPr>
          </w:p>
        </w:tc>
      </w:tr>
      <w:tr w:rsidR="00610647" w:rsidRPr="004278AA" w14:paraId="797DFD01" w14:textId="77777777" w:rsidTr="001A3291">
        <w:trPr>
          <w:trHeight w:val="977"/>
        </w:trPr>
        <w:sdt>
          <w:sdtPr>
            <w:rPr>
              <w:rFonts w:cstheme="minorHAnsi"/>
              <w:color w:val="44546A" w:themeColor="text2"/>
              <w:szCs w:val="20"/>
            </w:rPr>
            <w:id w:val="-2141322100"/>
            <w14:checkbox>
              <w14:checked w14:val="0"/>
              <w14:checkedState w14:val="2612" w14:font="MS Gothic"/>
              <w14:uncheckedState w14:val="2610" w14:font="MS Gothic"/>
            </w14:checkbox>
          </w:sdtPr>
          <w:sdtEndPr/>
          <w:sdtContent>
            <w:tc>
              <w:tcPr>
                <w:tcW w:w="851" w:type="dxa"/>
              </w:tcPr>
              <w:p w14:paraId="149891E2" w14:textId="652BBFF0"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AA4B8B7" w14:textId="28991A74" w:rsidR="00610647" w:rsidRDefault="00610647" w:rsidP="00610647">
            <w:pPr>
              <w:rPr>
                <w:i/>
                <w:iCs/>
                <w:sz w:val="20"/>
                <w:szCs w:val="20"/>
              </w:rPr>
            </w:pPr>
            <w:r w:rsidRPr="3E5FDD4D">
              <w:rPr>
                <w:i/>
                <w:iCs/>
                <w:sz w:val="20"/>
                <w:szCs w:val="20"/>
              </w:rPr>
              <w:t>Uzasadnienie wypełnienia zobowiązania, w tym:</w:t>
            </w:r>
          </w:p>
          <w:p w14:paraId="4514947C" w14:textId="4F2F4902" w:rsidR="00610647" w:rsidRPr="00FF1BA5" w:rsidRDefault="00610647" w:rsidP="00610647">
            <w:pPr>
              <w:pStyle w:val="Akapitzlist"/>
              <w:numPr>
                <w:ilvl w:val="0"/>
                <w:numId w:val="19"/>
              </w:numPr>
              <w:rPr>
                <w:rFonts w:cstheme="minorHAnsi"/>
                <w:color w:val="44546A" w:themeColor="text2"/>
                <w:sz w:val="20"/>
                <w:szCs w:val="20"/>
              </w:rPr>
            </w:pPr>
            <w:r>
              <w:rPr>
                <w:i/>
                <w:sz w:val="20"/>
              </w:rPr>
              <w:t>O</w:t>
            </w:r>
            <w:r w:rsidRPr="007A73C5">
              <w:rPr>
                <w:i/>
                <w:sz w:val="20"/>
              </w:rPr>
              <w:t xml:space="preserve">pis </w:t>
            </w:r>
            <w:r>
              <w:rPr>
                <w:i/>
                <w:sz w:val="20"/>
              </w:rPr>
              <w:t>założeń odzysku wody w danym miejscu</w:t>
            </w:r>
            <w:r w:rsidR="00381EBC">
              <w:rPr>
                <w:i/>
                <w:sz w:val="20"/>
              </w:rPr>
              <w:t>,</w:t>
            </w:r>
          </w:p>
          <w:p w14:paraId="2917E226" w14:textId="77777777" w:rsidR="00610647" w:rsidRPr="00AF5A56" w:rsidRDefault="00610647" w:rsidP="00610647">
            <w:pPr>
              <w:pStyle w:val="Akapitzlist"/>
              <w:numPr>
                <w:ilvl w:val="0"/>
                <w:numId w:val="19"/>
              </w:numPr>
              <w:rPr>
                <w:rFonts w:cstheme="minorHAnsi"/>
                <w:color w:val="44546A" w:themeColor="text2"/>
                <w:sz w:val="20"/>
                <w:szCs w:val="20"/>
              </w:rPr>
            </w:pPr>
            <w:r>
              <w:rPr>
                <w:i/>
                <w:sz w:val="20"/>
              </w:rPr>
              <w:t>Cel do jakiego ma być wykorzystana woda</w:t>
            </w:r>
            <w:r w:rsidR="00381EBC">
              <w:rPr>
                <w:i/>
                <w:sz w:val="20"/>
              </w:rPr>
              <w:t>.</w:t>
            </w:r>
          </w:p>
          <w:p w14:paraId="0200F32F" w14:textId="68FDDF8C" w:rsidR="00CE4547" w:rsidRPr="007A73C5" w:rsidRDefault="00CE4547" w:rsidP="00AF5A56">
            <w:pPr>
              <w:pStyle w:val="Akapitzlist"/>
              <w:numPr>
                <w:ilvl w:val="0"/>
                <w:numId w:val="19"/>
              </w:numPr>
              <w:rPr>
                <w:rFonts w:cstheme="minorHAnsi"/>
                <w:color w:val="44546A" w:themeColor="text2"/>
                <w:sz w:val="20"/>
                <w:szCs w:val="20"/>
              </w:rPr>
            </w:pPr>
            <w:r w:rsidRPr="00CE4547">
              <w:rPr>
                <w:rFonts w:cstheme="minorHAnsi"/>
                <w:color w:val="44546A" w:themeColor="text2"/>
                <w:sz w:val="20"/>
                <w:szCs w:val="20"/>
              </w:rPr>
              <w:t>Wstępny potencjalny harmonogram wypełnienia zobowiązania dla dek</w:t>
            </w:r>
            <w:r>
              <w:rPr>
                <w:rFonts w:cstheme="minorHAnsi"/>
                <w:color w:val="44546A" w:themeColor="text2"/>
                <w:sz w:val="20"/>
                <w:szCs w:val="20"/>
              </w:rPr>
              <w:t>larowanej objętości</w:t>
            </w:r>
            <w:r w:rsidRPr="00CE4547">
              <w:rPr>
                <w:rFonts w:cstheme="minorHAnsi"/>
                <w:color w:val="44546A" w:themeColor="text2"/>
                <w:sz w:val="20"/>
                <w:szCs w:val="20"/>
              </w:rPr>
              <w:t xml:space="preserve"> od</w:t>
            </w:r>
            <w:r w:rsidR="00AF5A56">
              <w:rPr>
                <w:rFonts w:cstheme="minorHAnsi"/>
                <w:color w:val="44546A" w:themeColor="text2"/>
                <w:sz w:val="20"/>
                <w:szCs w:val="20"/>
              </w:rPr>
              <w:t>zyskanej</w:t>
            </w:r>
            <w:r w:rsidRPr="00CE4547">
              <w:rPr>
                <w:rFonts w:cstheme="minorHAnsi"/>
                <w:color w:val="44546A" w:themeColor="text2"/>
                <w:sz w:val="20"/>
                <w:szCs w:val="20"/>
              </w:rPr>
              <w:t xml:space="preserve"> wody</w:t>
            </w:r>
          </w:p>
        </w:tc>
      </w:tr>
      <w:tr w:rsidR="00610647" w:rsidRPr="004278AA" w14:paraId="55939F63" w14:textId="77777777" w:rsidTr="001A3291">
        <w:trPr>
          <w:trHeight w:val="977"/>
        </w:trPr>
        <w:sdt>
          <w:sdtPr>
            <w:rPr>
              <w:rFonts w:cstheme="minorHAnsi"/>
              <w:color w:val="44546A" w:themeColor="text2"/>
              <w:szCs w:val="20"/>
            </w:rPr>
            <w:id w:val="-126052239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E3EDA3D" w14:textId="367CB826"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589D6FA" w14:textId="5A2C3D77"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1408E048" w14:textId="3570681C" w:rsidR="00610647" w:rsidRPr="004278AA" w:rsidRDefault="00610647" w:rsidP="00610647">
            <w:pPr>
              <w:rPr>
                <w:rFonts w:cstheme="minorHAnsi"/>
                <w:b/>
                <w:sz w:val="20"/>
                <w:szCs w:val="20"/>
              </w:rPr>
            </w:pPr>
            <w:r w:rsidRPr="00136C0D">
              <w:rPr>
                <w:rFonts w:cs="Calibri"/>
                <w:b/>
                <w:color w:val="000000"/>
              </w:rPr>
              <w:t>Zagospodarowanie osadów ściekowych</w:t>
            </w:r>
          </w:p>
        </w:tc>
        <w:tc>
          <w:tcPr>
            <w:tcW w:w="1992" w:type="dxa"/>
            <w:vAlign w:val="center"/>
          </w:tcPr>
          <w:p w14:paraId="3390EB1F" w14:textId="77777777" w:rsidR="00610647" w:rsidRPr="004278AA" w:rsidRDefault="00610647" w:rsidP="00610647">
            <w:pPr>
              <w:rPr>
                <w:rFonts w:cstheme="minorHAnsi"/>
                <w:color w:val="44546A" w:themeColor="text2"/>
                <w:sz w:val="20"/>
                <w:szCs w:val="20"/>
              </w:rPr>
            </w:pPr>
          </w:p>
        </w:tc>
        <w:tc>
          <w:tcPr>
            <w:tcW w:w="2409" w:type="dxa"/>
            <w:vAlign w:val="center"/>
          </w:tcPr>
          <w:p w14:paraId="5998CA3E" w14:textId="77777777" w:rsidR="00610647" w:rsidRPr="004278AA" w:rsidRDefault="00610647" w:rsidP="00610647">
            <w:pPr>
              <w:rPr>
                <w:rFonts w:cstheme="minorHAnsi"/>
                <w:color w:val="44546A" w:themeColor="text2"/>
                <w:sz w:val="20"/>
                <w:szCs w:val="20"/>
              </w:rPr>
            </w:pPr>
          </w:p>
        </w:tc>
      </w:tr>
      <w:tr w:rsidR="00610647" w:rsidRPr="004278AA" w14:paraId="611CDC60" w14:textId="77777777" w:rsidTr="001A3291">
        <w:trPr>
          <w:trHeight w:val="977"/>
        </w:trPr>
        <w:sdt>
          <w:sdtPr>
            <w:rPr>
              <w:rFonts w:cstheme="minorHAnsi"/>
              <w:color w:val="44546A" w:themeColor="text2"/>
              <w:szCs w:val="20"/>
            </w:rPr>
            <w:id w:val="-748575950"/>
            <w14:checkbox>
              <w14:checked w14:val="0"/>
              <w14:checkedState w14:val="2612" w14:font="MS Gothic"/>
              <w14:uncheckedState w14:val="2610" w14:font="MS Gothic"/>
            </w14:checkbox>
          </w:sdtPr>
          <w:sdtEndPr/>
          <w:sdtContent>
            <w:tc>
              <w:tcPr>
                <w:tcW w:w="851" w:type="dxa"/>
              </w:tcPr>
              <w:p w14:paraId="5453A2DB" w14:textId="0F8FEE4A"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9477EDC" w14:textId="64B379C7" w:rsidR="00610647" w:rsidRDefault="00610647" w:rsidP="00610647">
            <w:pPr>
              <w:ind w:left="747" w:hanging="567"/>
              <w:rPr>
                <w:i/>
                <w:iCs/>
                <w:sz w:val="20"/>
                <w:szCs w:val="20"/>
              </w:rPr>
            </w:pPr>
            <w:r w:rsidRPr="3E5FDD4D">
              <w:rPr>
                <w:i/>
                <w:iCs/>
                <w:sz w:val="20"/>
                <w:szCs w:val="20"/>
              </w:rPr>
              <w:t>Uzasadnienie wypełnienia zobowiązania, w tym:</w:t>
            </w:r>
          </w:p>
          <w:p w14:paraId="1B568444" w14:textId="7072B5BF" w:rsidR="00610647" w:rsidRPr="00FF1BA5" w:rsidRDefault="00610647" w:rsidP="00610647">
            <w:pPr>
              <w:pStyle w:val="Akapitzlist"/>
              <w:numPr>
                <w:ilvl w:val="0"/>
                <w:numId w:val="19"/>
              </w:numPr>
              <w:rPr>
                <w:rFonts w:cstheme="minorHAnsi"/>
                <w:i/>
                <w:color w:val="44546A" w:themeColor="text2"/>
                <w:sz w:val="20"/>
                <w:szCs w:val="20"/>
              </w:rPr>
            </w:pPr>
            <w:r w:rsidRPr="00FF1BA5">
              <w:rPr>
                <w:i/>
                <w:sz w:val="20"/>
              </w:rPr>
              <w:t>Opis sposobów zagospodarowania wszystkich osadów ściekowych</w:t>
            </w:r>
            <w:r w:rsidR="00381EBC">
              <w:rPr>
                <w:i/>
                <w:sz w:val="20"/>
              </w:rPr>
              <w:t>.</w:t>
            </w:r>
          </w:p>
        </w:tc>
      </w:tr>
      <w:tr w:rsidR="00610647" w:rsidRPr="004278AA" w14:paraId="67748259" w14:textId="77777777" w:rsidTr="001A3291">
        <w:trPr>
          <w:trHeight w:val="977"/>
        </w:trPr>
        <w:sdt>
          <w:sdtPr>
            <w:rPr>
              <w:rFonts w:cstheme="minorHAnsi"/>
              <w:color w:val="44546A" w:themeColor="text2"/>
              <w:szCs w:val="20"/>
            </w:rPr>
            <w:id w:val="106391669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C22E2F2" w14:textId="57E2A772"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B3F2724" w14:textId="049325EF"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0CD68DF" w14:textId="018542FD" w:rsidR="00610647" w:rsidRPr="004278AA" w:rsidRDefault="00610647" w:rsidP="00610647">
            <w:pPr>
              <w:rPr>
                <w:b/>
                <w:bCs/>
                <w:sz w:val="20"/>
                <w:szCs w:val="20"/>
              </w:rPr>
            </w:pPr>
            <w:r w:rsidRPr="0CFEC334">
              <w:rPr>
                <w:rFonts w:cs="Calibri"/>
                <w:b/>
                <w:bCs/>
                <w:color w:val="000000" w:themeColor="text1"/>
              </w:rPr>
              <w:t>Bezodorowość</w:t>
            </w:r>
          </w:p>
        </w:tc>
        <w:tc>
          <w:tcPr>
            <w:tcW w:w="1992" w:type="dxa"/>
            <w:vAlign w:val="center"/>
          </w:tcPr>
          <w:p w14:paraId="533CEFDA" w14:textId="77777777" w:rsidR="00610647" w:rsidRPr="004278AA" w:rsidRDefault="00610647" w:rsidP="00610647">
            <w:pPr>
              <w:rPr>
                <w:rFonts w:cstheme="minorHAnsi"/>
                <w:color w:val="44546A" w:themeColor="text2"/>
                <w:sz w:val="20"/>
                <w:szCs w:val="20"/>
              </w:rPr>
            </w:pPr>
          </w:p>
        </w:tc>
        <w:tc>
          <w:tcPr>
            <w:tcW w:w="2409" w:type="dxa"/>
            <w:vAlign w:val="center"/>
          </w:tcPr>
          <w:p w14:paraId="63CA6AEA" w14:textId="77777777" w:rsidR="00610647" w:rsidRPr="004278AA" w:rsidRDefault="00610647" w:rsidP="00610647">
            <w:pPr>
              <w:rPr>
                <w:rFonts w:cstheme="minorHAnsi"/>
                <w:color w:val="44546A" w:themeColor="text2"/>
                <w:sz w:val="20"/>
                <w:szCs w:val="20"/>
              </w:rPr>
            </w:pPr>
          </w:p>
        </w:tc>
      </w:tr>
      <w:tr w:rsidR="00610647" w:rsidRPr="004278AA" w14:paraId="1826EF24" w14:textId="77777777" w:rsidTr="001A3291">
        <w:trPr>
          <w:trHeight w:val="977"/>
        </w:trPr>
        <w:sdt>
          <w:sdtPr>
            <w:rPr>
              <w:rFonts w:cstheme="minorHAnsi"/>
              <w:color w:val="44546A" w:themeColor="text2"/>
              <w:szCs w:val="20"/>
            </w:rPr>
            <w:id w:val="15181202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9C27B9F" w14:textId="7B043981"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5E5CE08" w14:textId="54EE6C6D"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C1DEDC3" w14:textId="7F804532" w:rsidR="00610647" w:rsidRPr="004278AA" w:rsidRDefault="00610647" w:rsidP="00610647">
            <w:pPr>
              <w:rPr>
                <w:rFonts w:cstheme="minorHAnsi"/>
                <w:b/>
                <w:sz w:val="20"/>
                <w:szCs w:val="20"/>
              </w:rPr>
            </w:pPr>
            <w:r w:rsidRPr="00136C0D">
              <w:rPr>
                <w:rFonts w:cs="Calibri"/>
                <w:b/>
                <w:color w:val="000000"/>
              </w:rPr>
              <w:t>Ograniczenie emisji i ochrona przed hałasem</w:t>
            </w:r>
          </w:p>
        </w:tc>
        <w:tc>
          <w:tcPr>
            <w:tcW w:w="1992" w:type="dxa"/>
            <w:vAlign w:val="center"/>
          </w:tcPr>
          <w:p w14:paraId="6337180C" w14:textId="77777777" w:rsidR="00610647" w:rsidRPr="004278AA" w:rsidRDefault="00610647" w:rsidP="00610647">
            <w:pPr>
              <w:rPr>
                <w:rFonts w:cstheme="minorHAnsi"/>
                <w:color w:val="44546A" w:themeColor="text2"/>
                <w:sz w:val="20"/>
                <w:szCs w:val="20"/>
              </w:rPr>
            </w:pPr>
          </w:p>
        </w:tc>
        <w:tc>
          <w:tcPr>
            <w:tcW w:w="2409" w:type="dxa"/>
            <w:vAlign w:val="center"/>
          </w:tcPr>
          <w:p w14:paraId="53A265C4" w14:textId="77777777" w:rsidR="00610647" w:rsidRPr="004278AA" w:rsidRDefault="00610647" w:rsidP="00610647">
            <w:pPr>
              <w:rPr>
                <w:rFonts w:cstheme="minorHAnsi"/>
                <w:color w:val="44546A" w:themeColor="text2"/>
                <w:sz w:val="20"/>
                <w:szCs w:val="20"/>
              </w:rPr>
            </w:pPr>
          </w:p>
        </w:tc>
      </w:tr>
      <w:tr w:rsidR="00610647" w:rsidRPr="004278AA" w14:paraId="27158F14" w14:textId="77777777" w:rsidTr="001A3291">
        <w:trPr>
          <w:trHeight w:val="977"/>
        </w:trPr>
        <w:sdt>
          <w:sdtPr>
            <w:rPr>
              <w:rFonts w:cstheme="minorHAnsi"/>
              <w:color w:val="44546A" w:themeColor="text2"/>
              <w:szCs w:val="20"/>
            </w:rPr>
            <w:id w:val="-667027888"/>
            <w14:checkbox>
              <w14:checked w14:val="0"/>
              <w14:checkedState w14:val="2612" w14:font="MS Gothic"/>
              <w14:uncheckedState w14:val="2610" w14:font="MS Gothic"/>
            </w14:checkbox>
          </w:sdtPr>
          <w:sdtEndPr/>
          <w:sdtContent>
            <w:tc>
              <w:tcPr>
                <w:tcW w:w="851" w:type="dxa"/>
              </w:tcPr>
              <w:p w14:paraId="5EFDCCD6" w14:textId="6526B8F3"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AE1C202" w14:textId="109C8097" w:rsidR="00610647" w:rsidRDefault="00610647" w:rsidP="00610647">
            <w:pPr>
              <w:ind w:left="747" w:hanging="567"/>
              <w:rPr>
                <w:i/>
                <w:iCs/>
                <w:sz w:val="20"/>
                <w:szCs w:val="20"/>
              </w:rPr>
            </w:pPr>
            <w:r w:rsidRPr="3E5FDD4D">
              <w:rPr>
                <w:i/>
                <w:iCs/>
                <w:sz w:val="20"/>
                <w:szCs w:val="20"/>
              </w:rPr>
              <w:t>Uzasadnienie wypełnienia zobowiązania, w tym:</w:t>
            </w:r>
          </w:p>
          <w:p w14:paraId="1B03516F" w14:textId="7BB36275" w:rsidR="00610647" w:rsidRPr="0063619C" w:rsidRDefault="00610647" w:rsidP="00610647">
            <w:pPr>
              <w:pStyle w:val="Akapitzlist"/>
              <w:numPr>
                <w:ilvl w:val="0"/>
                <w:numId w:val="18"/>
              </w:numPr>
              <w:ind w:hanging="47"/>
              <w:rPr>
                <w:rFonts w:cstheme="minorHAnsi"/>
                <w:color w:val="44546A" w:themeColor="text2"/>
                <w:sz w:val="20"/>
                <w:szCs w:val="20"/>
              </w:rPr>
            </w:pPr>
            <w:r w:rsidRPr="00692294">
              <w:rPr>
                <w:rFonts w:cstheme="minorHAnsi"/>
                <w:i/>
                <w:sz w:val="20"/>
                <w:szCs w:val="20"/>
              </w:rPr>
              <w:t xml:space="preserve">opis zapewnienia </w:t>
            </w:r>
            <w:r>
              <w:rPr>
                <w:rFonts w:cstheme="minorHAnsi"/>
                <w:i/>
                <w:sz w:val="20"/>
                <w:szCs w:val="20"/>
              </w:rPr>
              <w:t xml:space="preserve">ograniczenia emisji i hałasu </w:t>
            </w:r>
            <w:r w:rsidRPr="00692294">
              <w:rPr>
                <w:rFonts w:cstheme="minorHAnsi"/>
                <w:i/>
                <w:sz w:val="20"/>
                <w:szCs w:val="20"/>
              </w:rPr>
              <w:t>w całym ciągu Procesu Technologicznego</w:t>
            </w:r>
            <w:r>
              <w:rPr>
                <w:rFonts w:cstheme="minorHAnsi"/>
                <w:i/>
                <w:sz w:val="20"/>
                <w:szCs w:val="20"/>
              </w:rPr>
              <w:t xml:space="preserve"> Oczyszczalni Przyszłości</w:t>
            </w:r>
            <w:r w:rsidR="00381EBC">
              <w:rPr>
                <w:rFonts w:cstheme="minorHAnsi"/>
                <w:i/>
                <w:sz w:val="20"/>
                <w:szCs w:val="20"/>
              </w:rPr>
              <w:t>,</w:t>
            </w:r>
          </w:p>
          <w:p w14:paraId="28B0F0E0" w14:textId="2BD52F4C" w:rsidR="00610647" w:rsidRPr="0063619C" w:rsidRDefault="00610647" w:rsidP="00610647">
            <w:pPr>
              <w:pStyle w:val="Akapitzlist"/>
              <w:numPr>
                <w:ilvl w:val="0"/>
                <w:numId w:val="18"/>
              </w:numPr>
              <w:ind w:hanging="47"/>
              <w:rPr>
                <w:rFonts w:cstheme="minorHAnsi"/>
                <w:color w:val="44546A" w:themeColor="text2"/>
                <w:sz w:val="20"/>
                <w:szCs w:val="20"/>
              </w:rPr>
            </w:pPr>
            <w:r w:rsidRPr="0063619C">
              <w:rPr>
                <w:rFonts w:cstheme="minorHAnsi"/>
                <w:i/>
                <w:sz w:val="20"/>
                <w:szCs w:val="20"/>
              </w:rPr>
              <w:t xml:space="preserve">metodę zapobiegania </w:t>
            </w:r>
            <w:r>
              <w:rPr>
                <w:rFonts w:cstheme="minorHAnsi"/>
                <w:i/>
                <w:sz w:val="20"/>
                <w:szCs w:val="20"/>
              </w:rPr>
              <w:t>emisji i hałasu</w:t>
            </w:r>
            <w:r w:rsidRPr="0063619C">
              <w:rPr>
                <w:rFonts w:cstheme="minorHAnsi"/>
                <w:i/>
                <w:sz w:val="20"/>
                <w:szCs w:val="20"/>
              </w:rPr>
              <w:t xml:space="preserve"> do otoczenia.</w:t>
            </w:r>
            <w:r w:rsidR="00381EBC">
              <w:rPr>
                <w:rFonts w:cstheme="minorHAnsi"/>
                <w:i/>
                <w:sz w:val="20"/>
                <w:szCs w:val="20"/>
              </w:rPr>
              <w:t>.</w:t>
            </w:r>
          </w:p>
        </w:tc>
      </w:tr>
      <w:tr w:rsidR="00610647" w:rsidRPr="004278AA" w14:paraId="11BDF045" w14:textId="77777777" w:rsidTr="001A3291">
        <w:trPr>
          <w:trHeight w:val="977"/>
        </w:trPr>
        <w:sdt>
          <w:sdtPr>
            <w:rPr>
              <w:rFonts w:cstheme="minorHAnsi"/>
              <w:color w:val="44546A" w:themeColor="text2"/>
              <w:szCs w:val="20"/>
            </w:rPr>
            <w:id w:val="8580092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448BA31" w14:textId="62333ABF"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11EB39B" w14:textId="334474FC"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11DD03C6" w14:textId="69A54231" w:rsidR="00610647" w:rsidRPr="004278AA" w:rsidRDefault="00610647" w:rsidP="00610647">
            <w:pPr>
              <w:rPr>
                <w:rFonts w:cstheme="minorHAnsi"/>
                <w:b/>
                <w:sz w:val="20"/>
                <w:szCs w:val="20"/>
              </w:rPr>
            </w:pPr>
            <w:r w:rsidRPr="00136C0D">
              <w:rPr>
                <w:rFonts w:cs="Calibri"/>
                <w:b/>
                <w:color w:val="000000"/>
              </w:rPr>
              <w:t>Bezpieczeństwo - zapewnienie standardów bhp i ppoż.</w:t>
            </w:r>
          </w:p>
        </w:tc>
        <w:tc>
          <w:tcPr>
            <w:tcW w:w="1992" w:type="dxa"/>
            <w:vAlign w:val="center"/>
          </w:tcPr>
          <w:p w14:paraId="66E67AD3" w14:textId="77777777" w:rsidR="00610647" w:rsidRPr="004278AA" w:rsidRDefault="00610647" w:rsidP="00610647">
            <w:pPr>
              <w:rPr>
                <w:rFonts w:cstheme="minorHAnsi"/>
                <w:color w:val="44546A" w:themeColor="text2"/>
                <w:sz w:val="20"/>
                <w:szCs w:val="20"/>
              </w:rPr>
            </w:pPr>
          </w:p>
        </w:tc>
        <w:tc>
          <w:tcPr>
            <w:tcW w:w="2409" w:type="dxa"/>
            <w:vAlign w:val="center"/>
          </w:tcPr>
          <w:p w14:paraId="3302E953" w14:textId="77777777" w:rsidR="00610647" w:rsidRPr="004278AA" w:rsidRDefault="00610647" w:rsidP="00610647">
            <w:pPr>
              <w:rPr>
                <w:rFonts w:cstheme="minorHAnsi"/>
                <w:color w:val="44546A" w:themeColor="text2"/>
                <w:sz w:val="20"/>
                <w:szCs w:val="20"/>
              </w:rPr>
            </w:pPr>
          </w:p>
        </w:tc>
      </w:tr>
      <w:tr w:rsidR="00610647" w:rsidRPr="004278AA" w14:paraId="1595C073" w14:textId="77777777" w:rsidTr="001A3291">
        <w:trPr>
          <w:trHeight w:val="977"/>
        </w:trPr>
        <w:sdt>
          <w:sdtPr>
            <w:rPr>
              <w:rFonts w:cstheme="minorHAnsi"/>
              <w:color w:val="44546A" w:themeColor="text2"/>
              <w:szCs w:val="20"/>
            </w:rPr>
            <w:id w:val="-993875064"/>
            <w14:checkbox>
              <w14:checked w14:val="0"/>
              <w14:checkedState w14:val="2612" w14:font="MS Gothic"/>
              <w14:uncheckedState w14:val="2610" w14:font="MS Gothic"/>
            </w14:checkbox>
          </w:sdtPr>
          <w:sdtEndPr/>
          <w:sdtContent>
            <w:tc>
              <w:tcPr>
                <w:tcW w:w="851" w:type="dxa"/>
              </w:tcPr>
              <w:p w14:paraId="6F184219" w14:textId="78910FEF" w:rsidR="00610647" w:rsidRPr="00A0328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EB735BF" w14:textId="6969D6CE" w:rsidR="00610647" w:rsidRPr="00A03287" w:rsidRDefault="00610647" w:rsidP="00610647">
            <w:pPr>
              <w:ind w:left="601" w:right="34" w:hanging="421"/>
              <w:rPr>
                <w:rFonts w:cstheme="minorHAnsi"/>
                <w:color w:val="44546A" w:themeColor="text2"/>
                <w:sz w:val="20"/>
                <w:szCs w:val="20"/>
              </w:rPr>
            </w:pPr>
            <w:r w:rsidRPr="00A03287">
              <w:rPr>
                <w:i/>
                <w:sz w:val="20"/>
              </w:rPr>
              <w:t>Uzasadnienie wypełnienia zobowiązania</w:t>
            </w:r>
            <w:r w:rsidR="00381EBC">
              <w:rPr>
                <w:i/>
                <w:sz w:val="20"/>
              </w:rPr>
              <w:t>:</w:t>
            </w:r>
          </w:p>
        </w:tc>
      </w:tr>
      <w:tr w:rsidR="00610647" w:rsidRPr="004278AA" w14:paraId="144FA5F1" w14:textId="77777777" w:rsidTr="001A3291">
        <w:trPr>
          <w:trHeight w:val="977"/>
        </w:trPr>
        <w:sdt>
          <w:sdtPr>
            <w:rPr>
              <w:rFonts w:cstheme="minorHAnsi"/>
              <w:color w:val="44546A" w:themeColor="text2"/>
              <w:szCs w:val="20"/>
            </w:rPr>
            <w:id w:val="-53311200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A1F7930" w14:textId="546A36D8"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D04AA02" w14:textId="5C7E08AB"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6FAEB57" w14:textId="55406897" w:rsidR="00610647" w:rsidRPr="004278AA" w:rsidRDefault="00610647" w:rsidP="00610647">
            <w:pPr>
              <w:rPr>
                <w:b/>
                <w:bCs/>
                <w:sz w:val="20"/>
                <w:szCs w:val="20"/>
              </w:rPr>
            </w:pPr>
            <w:r w:rsidRPr="0CFEC334">
              <w:rPr>
                <w:rFonts w:cs="Calibri"/>
                <w:b/>
                <w:bCs/>
                <w:color w:val="000000" w:themeColor="text1"/>
              </w:rPr>
              <w:t>Niezawodność procesu</w:t>
            </w:r>
          </w:p>
        </w:tc>
        <w:tc>
          <w:tcPr>
            <w:tcW w:w="1992" w:type="dxa"/>
            <w:vAlign w:val="center"/>
          </w:tcPr>
          <w:p w14:paraId="03232F91" w14:textId="77777777" w:rsidR="00610647" w:rsidRPr="004278AA" w:rsidRDefault="00610647" w:rsidP="00610647">
            <w:pPr>
              <w:rPr>
                <w:rFonts w:cstheme="minorHAnsi"/>
                <w:color w:val="44546A" w:themeColor="text2"/>
                <w:sz w:val="20"/>
                <w:szCs w:val="20"/>
              </w:rPr>
            </w:pPr>
          </w:p>
        </w:tc>
        <w:tc>
          <w:tcPr>
            <w:tcW w:w="2409" w:type="dxa"/>
            <w:vAlign w:val="center"/>
          </w:tcPr>
          <w:p w14:paraId="77E481AC" w14:textId="77777777" w:rsidR="00610647" w:rsidRPr="004278AA" w:rsidRDefault="00610647" w:rsidP="00610647">
            <w:pPr>
              <w:rPr>
                <w:rFonts w:cstheme="minorHAnsi"/>
                <w:color w:val="44546A" w:themeColor="text2"/>
                <w:sz w:val="20"/>
                <w:szCs w:val="20"/>
              </w:rPr>
            </w:pPr>
          </w:p>
        </w:tc>
      </w:tr>
      <w:tr w:rsidR="00610647" w:rsidRPr="004278AA" w14:paraId="05B49DF5" w14:textId="77777777" w:rsidTr="001A3291">
        <w:trPr>
          <w:trHeight w:val="977"/>
        </w:trPr>
        <w:sdt>
          <w:sdtPr>
            <w:rPr>
              <w:rFonts w:cstheme="minorHAnsi"/>
              <w:color w:val="44546A" w:themeColor="text2"/>
              <w:szCs w:val="20"/>
            </w:rPr>
            <w:id w:val="3280321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E20EEC" w14:textId="3E80925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F0F508E" w14:textId="317D744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9922CB4" w14:textId="52B391D3" w:rsidR="00610647" w:rsidRPr="004278AA" w:rsidRDefault="00610647" w:rsidP="00610647">
            <w:pPr>
              <w:rPr>
                <w:rFonts w:cstheme="minorHAnsi"/>
                <w:b/>
                <w:sz w:val="20"/>
                <w:szCs w:val="20"/>
              </w:rPr>
            </w:pPr>
            <w:r w:rsidRPr="00291023">
              <w:rPr>
                <w:rFonts w:cs="Calibri"/>
                <w:b/>
                <w:color w:val="000000"/>
              </w:rPr>
              <w:t>Redundancja urządzeń</w:t>
            </w:r>
          </w:p>
        </w:tc>
        <w:tc>
          <w:tcPr>
            <w:tcW w:w="1992" w:type="dxa"/>
            <w:vAlign w:val="center"/>
          </w:tcPr>
          <w:p w14:paraId="07C9DC6C" w14:textId="77777777" w:rsidR="00610647" w:rsidRPr="004278AA" w:rsidRDefault="00610647" w:rsidP="00610647">
            <w:pPr>
              <w:rPr>
                <w:rFonts w:cstheme="minorHAnsi"/>
                <w:color w:val="44546A" w:themeColor="text2"/>
                <w:sz w:val="20"/>
                <w:szCs w:val="20"/>
              </w:rPr>
            </w:pPr>
          </w:p>
        </w:tc>
        <w:tc>
          <w:tcPr>
            <w:tcW w:w="2409" w:type="dxa"/>
            <w:vAlign w:val="center"/>
          </w:tcPr>
          <w:p w14:paraId="6619C558" w14:textId="77777777" w:rsidR="00610647" w:rsidRPr="004278AA" w:rsidRDefault="00610647" w:rsidP="00610647">
            <w:pPr>
              <w:rPr>
                <w:rFonts w:cstheme="minorHAnsi"/>
                <w:color w:val="44546A" w:themeColor="text2"/>
                <w:sz w:val="20"/>
                <w:szCs w:val="20"/>
              </w:rPr>
            </w:pPr>
          </w:p>
        </w:tc>
      </w:tr>
      <w:tr w:rsidR="00610647" w:rsidRPr="004278AA" w14:paraId="49EB4BCF" w14:textId="77777777" w:rsidTr="001A3291">
        <w:trPr>
          <w:trHeight w:val="977"/>
        </w:trPr>
        <w:sdt>
          <w:sdtPr>
            <w:rPr>
              <w:rFonts w:cstheme="minorHAnsi"/>
              <w:color w:val="44546A" w:themeColor="text2"/>
              <w:szCs w:val="20"/>
            </w:rPr>
            <w:id w:val="-889733400"/>
            <w14:checkbox>
              <w14:checked w14:val="0"/>
              <w14:checkedState w14:val="2612" w14:font="MS Gothic"/>
              <w14:uncheckedState w14:val="2610" w14:font="MS Gothic"/>
            </w14:checkbox>
          </w:sdtPr>
          <w:sdtEndPr/>
          <w:sdtContent>
            <w:tc>
              <w:tcPr>
                <w:tcW w:w="851" w:type="dxa"/>
              </w:tcPr>
              <w:p w14:paraId="7F733576" w14:textId="125750BD" w:rsidR="00610647" w:rsidRPr="3E5FDD4D" w:rsidRDefault="00610647" w:rsidP="00610647">
                <w:pPr>
                  <w:ind w:left="180" w:right="34"/>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79561EA" w14:textId="03B986C0" w:rsidR="00610647" w:rsidRDefault="00610647" w:rsidP="00610647">
            <w:pPr>
              <w:ind w:left="601" w:right="34" w:hanging="421"/>
              <w:rPr>
                <w:i/>
                <w:iCs/>
                <w:sz w:val="20"/>
                <w:szCs w:val="20"/>
              </w:rPr>
            </w:pPr>
            <w:r w:rsidRPr="3E5FDD4D">
              <w:rPr>
                <w:i/>
                <w:iCs/>
                <w:sz w:val="20"/>
                <w:szCs w:val="20"/>
              </w:rPr>
              <w:t>Uzasadnienie wypełnienia zobowiązania, w tym:</w:t>
            </w:r>
          </w:p>
          <w:p w14:paraId="68AD7E40" w14:textId="1C629433"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 xml:space="preserve">Listę </w:t>
            </w:r>
            <w:r>
              <w:rPr>
                <w:rFonts w:cstheme="minorHAnsi"/>
                <w:i/>
                <w:sz w:val="20"/>
                <w:szCs w:val="20"/>
              </w:rPr>
              <w:t>urządzeń, które Wykonawca planuje redundancje</w:t>
            </w:r>
            <w:r w:rsidR="00381EBC">
              <w:rPr>
                <w:rFonts w:cstheme="minorHAnsi"/>
                <w:i/>
                <w:sz w:val="20"/>
                <w:szCs w:val="20"/>
              </w:rPr>
              <w:t>,</w:t>
            </w:r>
          </w:p>
          <w:p w14:paraId="7D1C8370" w14:textId="0CDC2992" w:rsidR="00610647" w:rsidRPr="0063619C" w:rsidRDefault="00610647" w:rsidP="00610647">
            <w:pPr>
              <w:pStyle w:val="Akapitzlist"/>
              <w:numPr>
                <w:ilvl w:val="0"/>
                <w:numId w:val="18"/>
              </w:numPr>
              <w:ind w:hanging="47"/>
              <w:rPr>
                <w:rFonts w:cstheme="minorHAnsi"/>
                <w:color w:val="44546A" w:themeColor="text2"/>
                <w:sz w:val="20"/>
                <w:szCs w:val="20"/>
              </w:rPr>
            </w:pPr>
            <w:r>
              <w:rPr>
                <w:rFonts w:cstheme="minorHAnsi"/>
                <w:i/>
                <w:sz w:val="20"/>
                <w:szCs w:val="20"/>
              </w:rPr>
              <w:t>Uzasadnienie wyboru urządzeń</w:t>
            </w:r>
            <w:r w:rsidR="00381EBC">
              <w:rPr>
                <w:rFonts w:cstheme="minorHAnsi"/>
                <w:i/>
                <w:sz w:val="20"/>
                <w:szCs w:val="20"/>
              </w:rPr>
              <w:t>.</w:t>
            </w:r>
          </w:p>
        </w:tc>
      </w:tr>
      <w:tr w:rsidR="00610647" w:rsidRPr="004278AA" w14:paraId="7339F786" w14:textId="77777777" w:rsidTr="001A3291">
        <w:trPr>
          <w:trHeight w:val="977"/>
        </w:trPr>
        <w:sdt>
          <w:sdtPr>
            <w:rPr>
              <w:rFonts w:cstheme="minorHAnsi"/>
              <w:color w:val="44546A" w:themeColor="text2"/>
              <w:szCs w:val="20"/>
            </w:rPr>
            <w:id w:val="197140315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642ED5D" w14:textId="5950F067"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2C8223C" w14:textId="61D8D3D1"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2D63010" w14:textId="5F345CF5" w:rsidR="00610647" w:rsidRPr="004278AA" w:rsidRDefault="00610647" w:rsidP="00610647">
            <w:pPr>
              <w:rPr>
                <w:rFonts w:cstheme="minorHAnsi"/>
                <w:b/>
                <w:sz w:val="20"/>
                <w:szCs w:val="20"/>
              </w:rPr>
            </w:pPr>
            <w:r w:rsidRPr="00136C0D">
              <w:rPr>
                <w:rFonts w:cs="Calibri"/>
                <w:b/>
                <w:color w:val="000000"/>
              </w:rPr>
              <w:t>System sterowania i kontroli procesu</w:t>
            </w:r>
          </w:p>
        </w:tc>
        <w:tc>
          <w:tcPr>
            <w:tcW w:w="1992" w:type="dxa"/>
            <w:vAlign w:val="center"/>
          </w:tcPr>
          <w:p w14:paraId="5DFEAE9A" w14:textId="77777777" w:rsidR="00610647" w:rsidRPr="004278AA" w:rsidRDefault="00610647" w:rsidP="00610647">
            <w:pPr>
              <w:rPr>
                <w:rFonts w:cstheme="minorHAnsi"/>
                <w:color w:val="44546A" w:themeColor="text2"/>
                <w:sz w:val="20"/>
                <w:szCs w:val="20"/>
              </w:rPr>
            </w:pPr>
          </w:p>
        </w:tc>
        <w:tc>
          <w:tcPr>
            <w:tcW w:w="2409" w:type="dxa"/>
            <w:vAlign w:val="center"/>
          </w:tcPr>
          <w:p w14:paraId="0E7D2D27" w14:textId="77777777" w:rsidR="00610647" w:rsidRPr="004278AA" w:rsidRDefault="00610647" w:rsidP="00610647">
            <w:pPr>
              <w:rPr>
                <w:rFonts w:cstheme="minorHAnsi"/>
                <w:color w:val="44546A" w:themeColor="text2"/>
                <w:sz w:val="20"/>
                <w:szCs w:val="20"/>
              </w:rPr>
            </w:pPr>
          </w:p>
        </w:tc>
      </w:tr>
      <w:tr w:rsidR="00610647" w:rsidRPr="004278AA" w14:paraId="69822005" w14:textId="77777777" w:rsidTr="001A3291">
        <w:trPr>
          <w:trHeight w:val="977"/>
        </w:trPr>
        <w:sdt>
          <w:sdtPr>
            <w:rPr>
              <w:rFonts w:cstheme="minorHAnsi"/>
              <w:color w:val="44546A" w:themeColor="text2"/>
              <w:szCs w:val="20"/>
            </w:rPr>
            <w:id w:val="575025516"/>
            <w14:checkbox>
              <w14:checked w14:val="0"/>
              <w14:checkedState w14:val="2612" w14:font="MS Gothic"/>
              <w14:uncheckedState w14:val="2610" w14:font="MS Gothic"/>
            </w14:checkbox>
          </w:sdtPr>
          <w:sdtEndPr/>
          <w:sdtContent>
            <w:tc>
              <w:tcPr>
                <w:tcW w:w="851" w:type="dxa"/>
              </w:tcPr>
              <w:p w14:paraId="3B39E4B5" w14:textId="1FF235E2" w:rsidR="0061064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1D9BF07" w14:textId="75336CA0" w:rsidR="00610647" w:rsidRPr="00FF1BA5" w:rsidRDefault="00610647" w:rsidP="00610647">
            <w:pPr>
              <w:ind w:left="601" w:right="34" w:hanging="421"/>
              <w:rPr>
                <w:i/>
                <w:sz w:val="20"/>
              </w:rPr>
            </w:pPr>
            <w:r>
              <w:rPr>
                <w:i/>
                <w:sz w:val="20"/>
              </w:rPr>
              <w:t>U</w:t>
            </w:r>
            <w:r w:rsidRPr="00EC7CE8">
              <w:rPr>
                <w:i/>
                <w:sz w:val="20"/>
              </w:rPr>
              <w:t>zasadnienie wypełnienia zobowiązania</w:t>
            </w:r>
            <w:r w:rsidR="00381EBC">
              <w:rPr>
                <w:i/>
                <w:sz w:val="20"/>
              </w:rPr>
              <w:t>:</w:t>
            </w:r>
          </w:p>
        </w:tc>
      </w:tr>
      <w:tr w:rsidR="00610647" w:rsidRPr="004278AA" w14:paraId="5EF99860" w14:textId="77777777" w:rsidTr="001A3291">
        <w:trPr>
          <w:trHeight w:val="977"/>
        </w:trPr>
        <w:sdt>
          <w:sdtPr>
            <w:rPr>
              <w:rFonts w:cstheme="minorHAnsi"/>
              <w:color w:val="44546A" w:themeColor="text2"/>
              <w:szCs w:val="20"/>
            </w:rPr>
            <w:id w:val="141057677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ADD5BEB" w14:textId="4D1E74F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134DA9" w14:textId="6932BF2F"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F97312C" w14:textId="6751A99C" w:rsidR="00610647" w:rsidRPr="004278AA" w:rsidRDefault="00610647" w:rsidP="00610647">
            <w:pPr>
              <w:rPr>
                <w:rFonts w:cstheme="minorHAnsi"/>
                <w:b/>
                <w:sz w:val="20"/>
                <w:szCs w:val="20"/>
              </w:rPr>
            </w:pPr>
            <w:r w:rsidRPr="00291023">
              <w:rPr>
                <w:rFonts w:cs="Calibri"/>
                <w:b/>
                <w:color w:val="000000"/>
              </w:rPr>
              <w:t>Infrastruktura drogowa</w:t>
            </w:r>
          </w:p>
        </w:tc>
        <w:tc>
          <w:tcPr>
            <w:tcW w:w="1992" w:type="dxa"/>
            <w:vAlign w:val="center"/>
          </w:tcPr>
          <w:p w14:paraId="26464A97" w14:textId="77777777" w:rsidR="00610647" w:rsidRPr="004278AA" w:rsidRDefault="00610647" w:rsidP="00610647">
            <w:pPr>
              <w:rPr>
                <w:rFonts w:cstheme="minorHAnsi"/>
                <w:color w:val="44546A" w:themeColor="text2"/>
                <w:sz w:val="20"/>
                <w:szCs w:val="20"/>
              </w:rPr>
            </w:pPr>
          </w:p>
        </w:tc>
        <w:tc>
          <w:tcPr>
            <w:tcW w:w="2409" w:type="dxa"/>
            <w:vAlign w:val="center"/>
          </w:tcPr>
          <w:p w14:paraId="71A84204" w14:textId="77777777" w:rsidR="00610647" w:rsidRPr="004278AA" w:rsidRDefault="00610647" w:rsidP="00610647">
            <w:pPr>
              <w:rPr>
                <w:rFonts w:cstheme="minorHAnsi"/>
                <w:color w:val="44546A" w:themeColor="text2"/>
                <w:sz w:val="20"/>
                <w:szCs w:val="20"/>
              </w:rPr>
            </w:pPr>
          </w:p>
        </w:tc>
      </w:tr>
      <w:tr w:rsidR="00610647" w:rsidRPr="004278AA" w14:paraId="53FF30CD" w14:textId="77777777" w:rsidTr="001A3291">
        <w:trPr>
          <w:trHeight w:val="977"/>
        </w:trPr>
        <w:sdt>
          <w:sdtPr>
            <w:rPr>
              <w:rFonts w:cstheme="minorHAnsi"/>
              <w:color w:val="44546A" w:themeColor="text2"/>
              <w:szCs w:val="20"/>
            </w:rPr>
            <w:id w:val="1223955477"/>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2EBCA43" w14:textId="6259C2F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C34EE6F" w14:textId="2B241950"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5AC1382" w14:textId="4782E4FA" w:rsidR="00610647" w:rsidRPr="004278AA" w:rsidRDefault="00610647" w:rsidP="00610647">
            <w:pPr>
              <w:rPr>
                <w:rFonts w:cstheme="minorHAnsi"/>
                <w:b/>
                <w:sz w:val="20"/>
                <w:szCs w:val="20"/>
              </w:rPr>
            </w:pPr>
            <w:r w:rsidRPr="00136C0D">
              <w:rPr>
                <w:rFonts w:cs="Calibri"/>
                <w:b/>
                <w:color w:val="000000"/>
              </w:rPr>
              <w:t>Ogrodzenie</w:t>
            </w:r>
          </w:p>
        </w:tc>
        <w:tc>
          <w:tcPr>
            <w:tcW w:w="1992" w:type="dxa"/>
            <w:vAlign w:val="center"/>
          </w:tcPr>
          <w:p w14:paraId="75752D60" w14:textId="77777777" w:rsidR="00610647" w:rsidRPr="004278AA" w:rsidRDefault="00610647" w:rsidP="00610647">
            <w:pPr>
              <w:rPr>
                <w:rFonts w:cstheme="minorHAnsi"/>
                <w:color w:val="44546A" w:themeColor="text2"/>
                <w:sz w:val="20"/>
                <w:szCs w:val="20"/>
              </w:rPr>
            </w:pPr>
          </w:p>
        </w:tc>
        <w:tc>
          <w:tcPr>
            <w:tcW w:w="2409" w:type="dxa"/>
            <w:vAlign w:val="center"/>
          </w:tcPr>
          <w:p w14:paraId="2B5AC332" w14:textId="77777777" w:rsidR="00610647" w:rsidRPr="004278AA" w:rsidRDefault="00610647" w:rsidP="00610647">
            <w:pPr>
              <w:rPr>
                <w:rFonts w:cstheme="minorHAnsi"/>
                <w:color w:val="44546A" w:themeColor="text2"/>
                <w:sz w:val="20"/>
                <w:szCs w:val="20"/>
              </w:rPr>
            </w:pPr>
          </w:p>
        </w:tc>
      </w:tr>
      <w:tr w:rsidR="00610647" w:rsidRPr="004278AA" w14:paraId="7D7B7CB6" w14:textId="77777777" w:rsidTr="001A3291">
        <w:trPr>
          <w:trHeight w:val="977"/>
        </w:trPr>
        <w:sdt>
          <w:sdtPr>
            <w:rPr>
              <w:rFonts w:cstheme="minorHAnsi"/>
              <w:color w:val="44546A" w:themeColor="text2"/>
              <w:szCs w:val="20"/>
            </w:rPr>
            <w:id w:val="136232010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07201A9D" w14:textId="3E9BC58B"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FDC737C" w14:textId="4FA1A41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7475427" w14:textId="65064840" w:rsidR="00610647" w:rsidRPr="004278AA" w:rsidRDefault="00610647" w:rsidP="00610647">
            <w:pPr>
              <w:rPr>
                <w:rFonts w:cstheme="minorHAnsi"/>
                <w:b/>
                <w:sz w:val="20"/>
                <w:szCs w:val="20"/>
              </w:rPr>
            </w:pPr>
            <w:r w:rsidRPr="00136C0D">
              <w:rPr>
                <w:rFonts w:cs="Calibri"/>
                <w:b/>
                <w:color w:val="000000"/>
              </w:rPr>
              <w:t>Oświetlenie</w:t>
            </w:r>
          </w:p>
        </w:tc>
        <w:tc>
          <w:tcPr>
            <w:tcW w:w="1992" w:type="dxa"/>
            <w:vAlign w:val="center"/>
          </w:tcPr>
          <w:p w14:paraId="067462F8" w14:textId="77777777" w:rsidR="00610647" w:rsidRPr="004278AA" w:rsidRDefault="00610647" w:rsidP="00610647">
            <w:pPr>
              <w:rPr>
                <w:rFonts w:cstheme="minorHAnsi"/>
                <w:color w:val="44546A" w:themeColor="text2"/>
                <w:sz w:val="20"/>
                <w:szCs w:val="20"/>
              </w:rPr>
            </w:pPr>
          </w:p>
        </w:tc>
        <w:tc>
          <w:tcPr>
            <w:tcW w:w="2409" w:type="dxa"/>
            <w:vAlign w:val="center"/>
          </w:tcPr>
          <w:p w14:paraId="3A056EE1" w14:textId="77777777" w:rsidR="00610647" w:rsidRPr="004278AA" w:rsidRDefault="00610647" w:rsidP="00610647">
            <w:pPr>
              <w:rPr>
                <w:rFonts w:cstheme="minorHAnsi"/>
                <w:color w:val="44546A" w:themeColor="text2"/>
                <w:sz w:val="20"/>
                <w:szCs w:val="20"/>
              </w:rPr>
            </w:pPr>
          </w:p>
        </w:tc>
      </w:tr>
      <w:tr w:rsidR="00610647" w:rsidRPr="004278AA" w14:paraId="066E49AF" w14:textId="77777777" w:rsidTr="001A3291">
        <w:trPr>
          <w:trHeight w:val="977"/>
        </w:trPr>
        <w:sdt>
          <w:sdtPr>
            <w:rPr>
              <w:rFonts w:cstheme="minorHAnsi"/>
              <w:color w:val="44546A" w:themeColor="text2"/>
              <w:szCs w:val="20"/>
            </w:rPr>
            <w:id w:val="-236242958"/>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4D4FD7A" w14:textId="4DB4E16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C47F3F6" w14:textId="511885E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0F66F7EA" w14:textId="2E01FD4E" w:rsidR="00610647" w:rsidRPr="004278AA" w:rsidRDefault="00610647" w:rsidP="00610647">
            <w:pPr>
              <w:rPr>
                <w:rFonts w:cstheme="minorHAnsi"/>
                <w:b/>
                <w:sz w:val="20"/>
                <w:szCs w:val="20"/>
              </w:rPr>
            </w:pPr>
            <w:r w:rsidRPr="00136C0D">
              <w:rPr>
                <w:rFonts w:cs="Calibri"/>
                <w:b/>
                <w:color w:val="000000"/>
              </w:rPr>
              <w:t>Monitoring</w:t>
            </w:r>
          </w:p>
        </w:tc>
        <w:tc>
          <w:tcPr>
            <w:tcW w:w="1992" w:type="dxa"/>
            <w:vAlign w:val="center"/>
          </w:tcPr>
          <w:p w14:paraId="7C4193C9" w14:textId="77777777" w:rsidR="00610647" w:rsidRPr="004278AA" w:rsidRDefault="00610647" w:rsidP="00610647">
            <w:pPr>
              <w:rPr>
                <w:rFonts w:cstheme="minorHAnsi"/>
                <w:color w:val="44546A" w:themeColor="text2"/>
                <w:sz w:val="20"/>
                <w:szCs w:val="20"/>
              </w:rPr>
            </w:pPr>
          </w:p>
        </w:tc>
        <w:tc>
          <w:tcPr>
            <w:tcW w:w="2409" w:type="dxa"/>
            <w:vAlign w:val="center"/>
          </w:tcPr>
          <w:p w14:paraId="7ACF86AB" w14:textId="77777777" w:rsidR="00610647" w:rsidRPr="004278AA" w:rsidRDefault="00610647" w:rsidP="00610647">
            <w:pPr>
              <w:rPr>
                <w:rFonts w:cstheme="minorHAnsi"/>
                <w:color w:val="44546A" w:themeColor="text2"/>
                <w:sz w:val="20"/>
                <w:szCs w:val="20"/>
              </w:rPr>
            </w:pPr>
          </w:p>
        </w:tc>
      </w:tr>
      <w:tr w:rsidR="00610647" w:rsidRPr="004278AA" w14:paraId="2CF11623" w14:textId="77777777" w:rsidTr="001A3291">
        <w:trPr>
          <w:trHeight w:val="977"/>
        </w:trPr>
        <w:sdt>
          <w:sdtPr>
            <w:rPr>
              <w:rFonts w:cstheme="minorHAnsi"/>
              <w:color w:val="44546A" w:themeColor="text2"/>
              <w:szCs w:val="20"/>
            </w:rPr>
            <w:id w:val="158449395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158DAFF" w14:textId="226476D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7B9988B" w14:textId="7F59C14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61DCCC8" w14:textId="7D9DA35F" w:rsidR="00610647" w:rsidRPr="004278AA" w:rsidRDefault="00610647" w:rsidP="00610647">
            <w:pPr>
              <w:rPr>
                <w:rFonts w:cstheme="minorHAnsi"/>
                <w:b/>
                <w:sz w:val="20"/>
                <w:szCs w:val="20"/>
              </w:rPr>
            </w:pPr>
            <w:r w:rsidRPr="00136C0D">
              <w:rPr>
                <w:rFonts w:cs="Calibri"/>
                <w:b/>
                <w:color w:val="000000"/>
              </w:rPr>
              <w:t xml:space="preserve">Uruchomienie i przekazanie </w:t>
            </w:r>
            <w:r>
              <w:rPr>
                <w:rFonts w:cs="Calibri"/>
                <w:b/>
                <w:color w:val="000000"/>
              </w:rPr>
              <w:t>Demonstrator</w:t>
            </w:r>
            <w:r w:rsidRPr="00136C0D">
              <w:rPr>
                <w:rFonts w:cs="Calibri"/>
                <w:b/>
                <w:color w:val="000000"/>
              </w:rPr>
              <w:t>a</w:t>
            </w:r>
          </w:p>
        </w:tc>
        <w:tc>
          <w:tcPr>
            <w:tcW w:w="1992" w:type="dxa"/>
            <w:vAlign w:val="center"/>
          </w:tcPr>
          <w:p w14:paraId="20460F04" w14:textId="77777777" w:rsidR="00610647" w:rsidRPr="004278AA" w:rsidRDefault="00610647" w:rsidP="00610647">
            <w:pPr>
              <w:rPr>
                <w:rFonts w:cstheme="minorHAnsi"/>
                <w:color w:val="44546A" w:themeColor="text2"/>
                <w:sz w:val="20"/>
                <w:szCs w:val="20"/>
              </w:rPr>
            </w:pPr>
          </w:p>
        </w:tc>
        <w:tc>
          <w:tcPr>
            <w:tcW w:w="2409" w:type="dxa"/>
            <w:vAlign w:val="center"/>
          </w:tcPr>
          <w:p w14:paraId="3ABAD7AF" w14:textId="77777777" w:rsidR="00610647" w:rsidRPr="004278AA" w:rsidRDefault="00610647" w:rsidP="00610647">
            <w:pPr>
              <w:rPr>
                <w:rFonts w:cstheme="minorHAnsi"/>
                <w:color w:val="44546A" w:themeColor="text2"/>
                <w:sz w:val="20"/>
                <w:szCs w:val="20"/>
              </w:rPr>
            </w:pPr>
          </w:p>
        </w:tc>
      </w:tr>
      <w:tr w:rsidR="00610647" w:rsidRPr="004278AA" w14:paraId="2634D718" w14:textId="77777777" w:rsidTr="001A3291">
        <w:trPr>
          <w:trHeight w:val="977"/>
        </w:trPr>
        <w:sdt>
          <w:sdtPr>
            <w:rPr>
              <w:rFonts w:cstheme="minorHAnsi"/>
              <w:color w:val="44546A" w:themeColor="text2"/>
              <w:szCs w:val="20"/>
            </w:rPr>
            <w:id w:val="106787199"/>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96D0555" w14:textId="2E2DD4A0"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FEE71FA" w14:textId="7EDAC2B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99745AE" w14:textId="6CD545BD" w:rsidR="00610647" w:rsidRPr="004278AA" w:rsidRDefault="00610647" w:rsidP="00610647">
            <w:pPr>
              <w:rPr>
                <w:rFonts w:cstheme="minorHAnsi"/>
                <w:b/>
                <w:sz w:val="20"/>
                <w:szCs w:val="20"/>
              </w:rPr>
            </w:pPr>
            <w:r>
              <w:rPr>
                <w:rFonts w:cs="Calibri"/>
                <w:b/>
                <w:color w:val="000000"/>
              </w:rPr>
              <w:t>Serwis g</w:t>
            </w:r>
            <w:r w:rsidRPr="00136C0D">
              <w:rPr>
                <w:rFonts w:cs="Calibri"/>
                <w:b/>
                <w:color w:val="000000"/>
              </w:rPr>
              <w:t>w</w:t>
            </w:r>
            <w:r>
              <w:rPr>
                <w:rFonts w:cs="Calibri"/>
                <w:b/>
                <w:color w:val="000000"/>
              </w:rPr>
              <w:t>arancy</w:t>
            </w:r>
            <w:r w:rsidRPr="00136C0D">
              <w:rPr>
                <w:rFonts w:cs="Calibri"/>
                <w:b/>
                <w:color w:val="000000"/>
              </w:rPr>
              <w:t>j</w:t>
            </w:r>
            <w:r>
              <w:rPr>
                <w:rFonts w:cs="Calibri"/>
                <w:b/>
                <w:color w:val="000000"/>
              </w:rPr>
              <w:t>ny</w:t>
            </w:r>
          </w:p>
        </w:tc>
        <w:tc>
          <w:tcPr>
            <w:tcW w:w="1992" w:type="dxa"/>
            <w:vAlign w:val="center"/>
          </w:tcPr>
          <w:p w14:paraId="6B591773" w14:textId="77777777" w:rsidR="00610647" w:rsidRPr="004278AA" w:rsidRDefault="00610647" w:rsidP="00610647">
            <w:pPr>
              <w:rPr>
                <w:rFonts w:cstheme="minorHAnsi"/>
                <w:color w:val="44546A" w:themeColor="text2"/>
                <w:sz w:val="20"/>
                <w:szCs w:val="20"/>
              </w:rPr>
            </w:pPr>
          </w:p>
        </w:tc>
        <w:tc>
          <w:tcPr>
            <w:tcW w:w="2409" w:type="dxa"/>
            <w:vAlign w:val="center"/>
          </w:tcPr>
          <w:p w14:paraId="53E57E8D" w14:textId="77777777" w:rsidR="00610647" w:rsidRPr="004278AA" w:rsidRDefault="00610647" w:rsidP="00610647">
            <w:pPr>
              <w:rPr>
                <w:rFonts w:cstheme="minorHAnsi"/>
                <w:color w:val="44546A" w:themeColor="text2"/>
                <w:sz w:val="20"/>
                <w:szCs w:val="20"/>
              </w:rPr>
            </w:pPr>
          </w:p>
        </w:tc>
      </w:tr>
      <w:tr w:rsidR="00610647" w:rsidRPr="004278AA" w14:paraId="7E1EF4FF" w14:textId="77777777" w:rsidTr="001A3291">
        <w:trPr>
          <w:trHeight w:val="977"/>
        </w:trPr>
        <w:sdt>
          <w:sdtPr>
            <w:rPr>
              <w:rFonts w:cstheme="minorHAnsi"/>
              <w:color w:val="44546A" w:themeColor="text2"/>
              <w:szCs w:val="20"/>
            </w:rPr>
            <w:id w:val="1585798091"/>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F65228F" w14:textId="7105048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5DD9C86" w14:textId="54AF97F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51CAB33F" w14:textId="729B382A" w:rsidR="00610647" w:rsidRPr="004278AA" w:rsidRDefault="00610647" w:rsidP="00610647">
            <w:pPr>
              <w:rPr>
                <w:rFonts w:cstheme="minorHAnsi"/>
                <w:b/>
                <w:sz w:val="20"/>
                <w:szCs w:val="20"/>
              </w:rPr>
            </w:pPr>
            <w:r w:rsidRPr="00291023">
              <w:rPr>
                <w:rFonts w:cs="Calibri"/>
                <w:b/>
                <w:color w:val="000000"/>
              </w:rPr>
              <w:t>Serwis techniczny</w:t>
            </w:r>
          </w:p>
        </w:tc>
        <w:tc>
          <w:tcPr>
            <w:tcW w:w="1992" w:type="dxa"/>
            <w:vAlign w:val="center"/>
          </w:tcPr>
          <w:p w14:paraId="684B4762"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2AFE7017" w14:textId="77777777" w:rsidR="00610647" w:rsidRPr="004278AA" w:rsidRDefault="00610647" w:rsidP="00610647">
            <w:pPr>
              <w:jc w:val="both"/>
              <w:rPr>
                <w:rFonts w:cstheme="minorHAnsi"/>
                <w:color w:val="44546A" w:themeColor="text2"/>
                <w:sz w:val="20"/>
                <w:szCs w:val="20"/>
              </w:rPr>
            </w:pPr>
          </w:p>
        </w:tc>
      </w:tr>
      <w:tr w:rsidR="00610647" w:rsidRPr="004278AA" w14:paraId="36806298" w14:textId="77777777" w:rsidTr="001A3291">
        <w:trPr>
          <w:trHeight w:val="977"/>
        </w:trPr>
        <w:sdt>
          <w:sdtPr>
            <w:rPr>
              <w:rFonts w:cstheme="minorHAnsi"/>
              <w:color w:val="44546A" w:themeColor="text2"/>
              <w:szCs w:val="20"/>
            </w:rPr>
            <w:id w:val="-786971724"/>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350E7B2A" w14:textId="15F0BE1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A6CE4D9" w14:textId="28E6B08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9461E0" w14:textId="4093D34F" w:rsidR="00610647" w:rsidRPr="002948F3" w:rsidRDefault="00610647" w:rsidP="00610647">
            <w:pPr>
              <w:rPr>
                <w:rFonts w:cstheme="minorHAnsi"/>
                <w:b/>
                <w:sz w:val="20"/>
                <w:szCs w:val="20"/>
              </w:rPr>
            </w:pPr>
            <w:r w:rsidRPr="00291023">
              <w:rPr>
                <w:rFonts w:cs="Calibri"/>
                <w:b/>
                <w:color w:val="000000"/>
              </w:rPr>
              <w:t>Nadzór technologiczny</w:t>
            </w:r>
          </w:p>
        </w:tc>
        <w:tc>
          <w:tcPr>
            <w:tcW w:w="1992" w:type="dxa"/>
            <w:vAlign w:val="center"/>
          </w:tcPr>
          <w:p w14:paraId="5D7BB0C1"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6D38C8E8" w14:textId="77777777" w:rsidR="00610647" w:rsidRPr="004278AA" w:rsidRDefault="00610647" w:rsidP="00610647">
            <w:pPr>
              <w:jc w:val="both"/>
              <w:rPr>
                <w:rFonts w:cstheme="minorHAnsi"/>
                <w:color w:val="44546A" w:themeColor="text2"/>
                <w:sz w:val="20"/>
                <w:szCs w:val="20"/>
              </w:rPr>
            </w:pPr>
          </w:p>
        </w:tc>
      </w:tr>
      <w:tr w:rsidR="00610647" w:rsidRPr="004278AA" w14:paraId="68A97F2C" w14:textId="77777777" w:rsidTr="001A3291">
        <w:trPr>
          <w:trHeight w:val="977"/>
        </w:trPr>
        <w:sdt>
          <w:sdtPr>
            <w:rPr>
              <w:rFonts w:cstheme="minorHAnsi"/>
              <w:color w:val="44546A" w:themeColor="text2"/>
              <w:szCs w:val="20"/>
            </w:rPr>
            <w:id w:val="-1619903963"/>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2303F0FE" w14:textId="7A04EFA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65333DD" w14:textId="0BA70F55"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0F98C89" w14:textId="255E7769" w:rsidR="00610647" w:rsidRPr="002948F3" w:rsidRDefault="00610647" w:rsidP="00610647">
            <w:pPr>
              <w:rPr>
                <w:rFonts w:cstheme="minorHAnsi"/>
                <w:b/>
                <w:sz w:val="20"/>
                <w:szCs w:val="20"/>
              </w:rPr>
            </w:pPr>
            <w:r w:rsidRPr="00136C0D">
              <w:rPr>
                <w:rFonts w:cs="Calibri"/>
                <w:b/>
                <w:color w:val="000000"/>
              </w:rPr>
              <w:t>Szkolenie</w:t>
            </w:r>
          </w:p>
        </w:tc>
        <w:tc>
          <w:tcPr>
            <w:tcW w:w="1992" w:type="dxa"/>
            <w:vAlign w:val="center"/>
          </w:tcPr>
          <w:p w14:paraId="3091494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50B5C73E" w14:textId="77777777" w:rsidR="00610647" w:rsidRPr="004278AA" w:rsidRDefault="00610647" w:rsidP="00610647">
            <w:pPr>
              <w:jc w:val="both"/>
              <w:rPr>
                <w:rFonts w:cstheme="minorHAnsi"/>
                <w:color w:val="44546A" w:themeColor="text2"/>
                <w:sz w:val="20"/>
                <w:szCs w:val="20"/>
              </w:rPr>
            </w:pPr>
          </w:p>
        </w:tc>
      </w:tr>
      <w:tr w:rsidR="00610647" w:rsidRPr="004278AA" w14:paraId="2A7F7F5D" w14:textId="77777777" w:rsidTr="001A3291">
        <w:trPr>
          <w:trHeight w:val="977"/>
        </w:trPr>
        <w:sdt>
          <w:sdtPr>
            <w:rPr>
              <w:rFonts w:cstheme="minorHAnsi"/>
              <w:color w:val="44546A" w:themeColor="text2"/>
              <w:szCs w:val="20"/>
            </w:rPr>
            <w:id w:val="1423145716"/>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1E33A627" w14:textId="163C9FE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980992B" w14:textId="0F21C949"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580ECD2" w14:textId="3CE14AFC" w:rsidR="00610647" w:rsidRPr="002948F3" w:rsidRDefault="00610647" w:rsidP="00610647">
            <w:pPr>
              <w:rPr>
                <w:rFonts w:cstheme="minorHAnsi"/>
                <w:b/>
                <w:sz w:val="20"/>
                <w:szCs w:val="20"/>
              </w:rPr>
            </w:pPr>
            <w:r w:rsidRPr="00AD3819">
              <w:rPr>
                <w:rFonts w:cstheme="minorHAnsi"/>
                <w:b/>
                <w:color w:val="000000"/>
              </w:rPr>
              <w:t>Instrukcje</w:t>
            </w:r>
          </w:p>
        </w:tc>
        <w:tc>
          <w:tcPr>
            <w:tcW w:w="1992" w:type="dxa"/>
            <w:vAlign w:val="center"/>
          </w:tcPr>
          <w:p w14:paraId="1E0A2B3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0728277C" w14:textId="77777777" w:rsidR="00610647" w:rsidRPr="004278AA" w:rsidRDefault="00610647" w:rsidP="00610647">
            <w:pPr>
              <w:jc w:val="both"/>
              <w:rPr>
                <w:rFonts w:cstheme="minorHAnsi"/>
                <w:color w:val="44546A" w:themeColor="text2"/>
                <w:sz w:val="20"/>
                <w:szCs w:val="20"/>
              </w:rPr>
            </w:pPr>
          </w:p>
        </w:tc>
      </w:tr>
      <w:tr w:rsidR="00610647" w:rsidRPr="004278AA" w14:paraId="76A8052A" w14:textId="77777777" w:rsidTr="001A3291">
        <w:trPr>
          <w:trHeight w:val="977"/>
        </w:trPr>
        <w:sdt>
          <w:sdtPr>
            <w:rPr>
              <w:rFonts w:cstheme="minorHAnsi"/>
              <w:color w:val="44546A" w:themeColor="text2"/>
              <w:szCs w:val="20"/>
            </w:rPr>
            <w:id w:val="1570539470"/>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57436EEB" w14:textId="2094BD9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845D8EA" w14:textId="2948572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A9F89D0" w14:textId="5E91902D" w:rsidR="00610647" w:rsidRPr="002948F3" w:rsidRDefault="00610647" w:rsidP="00610647">
            <w:pPr>
              <w:rPr>
                <w:b/>
                <w:sz w:val="20"/>
                <w:szCs w:val="20"/>
              </w:rPr>
            </w:pPr>
            <w:r>
              <w:rPr>
                <w:rFonts w:cs="Calibri"/>
                <w:b/>
                <w:color w:val="000000"/>
              </w:rPr>
              <w:t>Lokalizacja prac B+R na terenie Polski</w:t>
            </w:r>
          </w:p>
        </w:tc>
        <w:tc>
          <w:tcPr>
            <w:tcW w:w="1992" w:type="dxa"/>
            <w:vAlign w:val="center"/>
          </w:tcPr>
          <w:p w14:paraId="4576AD5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74E45544" w14:textId="77777777" w:rsidR="00610647" w:rsidRPr="004278AA" w:rsidRDefault="00610647" w:rsidP="00610647">
            <w:pPr>
              <w:jc w:val="both"/>
              <w:rPr>
                <w:rFonts w:cstheme="minorHAnsi"/>
                <w:color w:val="44546A" w:themeColor="text2"/>
                <w:sz w:val="20"/>
                <w:szCs w:val="20"/>
              </w:rPr>
            </w:pPr>
          </w:p>
        </w:tc>
      </w:tr>
      <w:tr w:rsidR="00610647" w:rsidRPr="004278AA" w14:paraId="2DCFA244" w14:textId="77777777" w:rsidTr="001A3291">
        <w:trPr>
          <w:trHeight w:val="977"/>
        </w:trPr>
        <w:sdt>
          <w:sdtPr>
            <w:rPr>
              <w:rFonts w:cstheme="minorHAnsi"/>
              <w:color w:val="44546A" w:themeColor="text2"/>
              <w:szCs w:val="20"/>
            </w:rPr>
            <w:id w:val="175246442"/>
            <w14:checkbox>
              <w14:checked w14:val="0"/>
              <w14:checkedState w14:val="2612" w14:font="MS Gothic"/>
              <w14:uncheckedState w14:val="2610" w14:font="MS Gothic"/>
            </w14:checkbox>
          </w:sdtPr>
          <w:sdtEndPr/>
          <w:sdtContent>
            <w:tc>
              <w:tcPr>
                <w:tcW w:w="851" w:type="dxa"/>
                <w:shd w:val="clear" w:color="auto" w:fill="C5E0B3" w:themeFill="accent6" w:themeFillTint="66"/>
              </w:tcPr>
              <w:p w14:paraId="6D1569A0" w14:textId="3E53DED5"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6DB1904" w14:textId="47C1B3A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5B7290" w14:textId="20F6B615" w:rsidR="00610647" w:rsidRPr="008A7255" w:rsidRDefault="00610647" w:rsidP="00610647">
            <w:pPr>
              <w:rPr>
                <w:b/>
                <w:sz w:val="20"/>
                <w:szCs w:val="20"/>
              </w:rPr>
            </w:pPr>
            <w:r w:rsidRPr="00AD3819">
              <w:rPr>
                <w:rFonts w:cs="Calibri"/>
                <w:b/>
                <w:color w:val="000000"/>
              </w:rPr>
              <w:t>Certyfikaty i pozwolenia</w:t>
            </w:r>
          </w:p>
        </w:tc>
        <w:tc>
          <w:tcPr>
            <w:tcW w:w="1992" w:type="dxa"/>
            <w:vAlign w:val="center"/>
          </w:tcPr>
          <w:p w14:paraId="5546DC6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1A82FA79" w14:textId="77777777" w:rsidR="00610647" w:rsidRPr="004278AA" w:rsidRDefault="00610647" w:rsidP="00610647">
            <w:pPr>
              <w:jc w:val="both"/>
              <w:rPr>
                <w:rFonts w:cstheme="minorHAnsi"/>
                <w:color w:val="44546A" w:themeColor="text2"/>
                <w:sz w:val="20"/>
                <w:szCs w:val="20"/>
              </w:rPr>
            </w:pPr>
          </w:p>
        </w:tc>
      </w:tr>
      <w:tr w:rsidR="00610647" w:rsidRPr="004278AA" w14:paraId="6EF93E29" w14:textId="77777777" w:rsidTr="001A3291">
        <w:trPr>
          <w:trHeight w:val="977"/>
        </w:trPr>
        <w:sdt>
          <w:sdtPr>
            <w:rPr>
              <w:rFonts w:cstheme="minorHAnsi"/>
              <w:color w:val="44546A" w:themeColor="text2"/>
              <w:szCs w:val="20"/>
            </w:rPr>
            <w:id w:val="1697659396"/>
            <w14:checkbox>
              <w14:checked w14:val="0"/>
              <w14:checkedState w14:val="2612" w14:font="MS Gothic"/>
              <w14:uncheckedState w14:val="2610" w14:font="MS Gothic"/>
            </w14:checkbox>
          </w:sdtPr>
          <w:sdtEndPr/>
          <w:sdtContent>
            <w:tc>
              <w:tcPr>
                <w:tcW w:w="851" w:type="dxa"/>
              </w:tcPr>
              <w:p w14:paraId="3DA315B3" w14:textId="05F1E549" w:rsidR="00610647" w:rsidRPr="3E5FDD4D" w:rsidRDefault="00610647" w:rsidP="00610647">
                <w:pPr>
                  <w:jc w:val="both"/>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60F45E0" w14:textId="57D5BC3B" w:rsidR="00610647" w:rsidRDefault="00610647" w:rsidP="00610647">
            <w:pPr>
              <w:jc w:val="both"/>
              <w:rPr>
                <w:i/>
                <w:iCs/>
                <w:sz w:val="20"/>
                <w:szCs w:val="20"/>
              </w:rPr>
            </w:pPr>
            <w:r w:rsidRPr="3E5FDD4D">
              <w:rPr>
                <w:i/>
                <w:iCs/>
                <w:sz w:val="20"/>
                <w:szCs w:val="20"/>
              </w:rPr>
              <w:t>Uzasadnienie wypełnienia zobowiązania, w tym:</w:t>
            </w:r>
          </w:p>
          <w:p w14:paraId="2086F9ED" w14:textId="50DB24DE" w:rsidR="00610647" w:rsidRPr="00FF1BA5" w:rsidRDefault="00610647" w:rsidP="00610647">
            <w:pPr>
              <w:pStyle w:val="Akapitzlist"/>
              <w:numPr>
                <w:ilvl w:val="0"/>
                <w:numId w:val="18"/>
              </w:numPr>
              <w:ind w:hanging="47"/>
              <w:rPr>
                <w:rFonts w:cstheme="minorHAnsi"/>
                <w:i/>
                <w:sz w:val="20"/>
                <w:szCs w:val="20"/>
              </w:rPr>
            </w:pPr>
            <w:r w:rsidRPr="00FF1BA5">
              <w:rPr>
                <w:rFonts w:cstheme="minorHAnsi"/>
                <w:i/>
                <w:sz w:val="20"/>
                <w:szCs w:val="20"/>
              </w:rPr>
              <w:t>Listę certyfikatów i pozwoleń o jakie planuje się ubiegać</w:t>
            </w:r>
            <w:r w:rsidR="00381EBC">
              <w:rPr>
                <w:rFonts w:cstheme="minorHAnsi"/>
                <w:i/>
                <w:sz w:val="20"/>
                <w:szCs w:val="20"/>
              </w:rPr>
              <w:t>,</w:t>
            </w:r>
          </w:p>
          <w:p w14:paraId="45D09BE3" w14:textId="02224479"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Wskazania dla jakich produktów</w:t>
            </w:r>
            <w:r w:rsidR="00381EBC">
              <w:rPr>
                <w:rFonts w:cstheme="minorHAnsi"/>
                <w:i/>
                <w:sz w:val="20"/>
                <w:szCs w:val="20"/>
              </w:rPr>
              <w:t>.</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7A0C95E4" w14:textId="293D3B8F" w:rsidR="009B7BEF" w:rsidRDefault="00C57C2B" w:rsidP="0070438A">
      <w:pPr>
        <w:pStyle w:val="Nagwek1"/>
        <w:spacing w:after="240"/>
      </w:pPr>
      <w:r>
        <w:lastRenderedPageBreak/>
        <w:t xml:space="preserve">WYMAGANIA OPCJONALNE </w:t>
      </w:r>
      <w:r w:rsidR="006B6C58">
        <w:t>W PRZEDSIĘWZIĘCIU</w:t>
      </w:r>
    </w:p>
    <w:p w14:paraId="4FDF3DDE" w14:textId="3F8EF279" w:rsidR="00EE2429" w:rsidRPr="00DA5FC8" w:rsidRDefault="009B7BEF" w:rsidP="00243905">
      <w:pPr>
        <w:jc w:val="both"/>
        <w:rPr>
          <w:sz w:val="20"/>
          <w:szCs w:val="20"/>
        </w:rPr>
      </w:pPr>
      <w:r w:rsidRPr="1FCDD34F">
        <w:rPr>
          <w:sz w:val="20"/>
          <w:szCs w:val="20"/>
          <w:u w:val="single"/>
        </w:rPr>
        <w:t>Uwaga!</w:t>
      </w:r>
      <w:r w:rsidRPr="1FCDD34F">
        <w:rPr>
          <w:sz w:val="20"/>
          <w:szCs w:val="20"/>
        </w:rPr>
        <w:t xml:space="preserve"> Wnioskodawca musi zadeklarować w Tabeli </w:t>
      </w:r>
      <w:r w:rsidR="006B6C58" w:rsidRPr="1FCDD34F">
        <w:rPr>
          <w:sz w:val="20"/>
          <w:szCs w:val="20"/>
        </w:rPr>
        <w:t>E</w:t>
      </w:r>
      <w:r w:rsidRPr="1FCDD34F">
        <w:rPr>
          <w:sz w:val="20"/>
          <w:szCs w:val="20"/>
        </w:rPr>
        <w:t>.</w:t>
      </w:r>
      <w:r w:rsidR="006B6C58" w:rsidRPr="1FCDD34F">
        <w:rPr>
          <w:sz w:val="20"/>
          <w:szCs w:val="20"/>
        </w:rPr>
        <w:t>1</w:t>
      </w:r>
      <w:r w:rsidR="006E6783" w:rsidRPr="1FCDD34F">
        <w:rPr>
          <w:sz w:val="20"/>
          <w:szCs w:val="20"/>
        </w:rPr>
        <w:t>, sposób realizacji</w:t>
      </w:r>
      <w:r w:rsidRPr="1FCDD34F">
        <w:rPr>
          <w:sz w:val="20"/>
          <w:szCs w:val="20"/>
        </w:rPr>
        <w:t xml:space="preserve"> poszczególnych </w:t>
      </w:r>
      <w:r w:rsidR="000E2B23" w:rsidRPr="1FCDD34F">
        <w:rPr>
          <w:sz w:val="20"/>
          <w:szCs w:val="20"/>
        </w:rPr>
        <w:t>Wymagań O</w:t>
      </w:r>
      <w:r w:rsidRPr="1FCDD34F">
        <w:rPr>
          <w:sz w:val="20"/>
          <w:szCs w:val="20"/>
        </w:rPr>
        <w:t>pcjonalnych, stawianych opracowywanej Technologii</w:t>
      </w:r>
      <w:r w:rsidR="000E2B23" w:rsidRPr="1FCDD34F">
        <w:rPr>
          <w:sz w:val="20"/>
          <w:szCs w:val="20"/>
        </w:rPr>
        <w:t xml:space="preserve"> Oczyszczalni Przyszłości</w:t>
      </w:r>
      <w:r w:rsidR="006E6783" w:rsidRPr="1FCDD34F">
        <w:rPr>
          <w:sz w:val="20"/>
          <w:szCs w:val="20"/>
        </w:rPr>
        <w:t xml:space="preserve">, </w:t>
      </w:r>
      <w:r w:rsidRPr="1FCDD34F">
        <w:rPr>
          <w:sz w:val="20"/>
          <w:szCs w:val="20"/>
        </w:rPr>
        <w:t xml:space="preserve">opisanych </w:t>
      </w:r>
      <w:r w:rsidR="00C57C2B" w:rsidRPr="1FCDD34F">
        <w:rPr>
          <w:sz w:val="20"/>
          <w:szCs w:val="20"/>
        </w:rPr>
        <w:t>szczegółowo</w:t>
      </w:r>
      <w:r w:rsidR="00CB19A7" w:rsidRPr="1FCDD34F">
        <w:rPr>
          <w:sz w:val="20"/>
          <w:szCs w:val="20"/>
        </w:rPr>
        <w:t xml:space="preserve"> </w:t>
      </w:r>
      <w:r w:rsidR="00B03D86" w:rsidRPr="1FCDD34F">
        <w:rPr>
          <w:sz w:val="20"/>
          <w:szCs w:val="20"/>
        </w:rPr>
        <w:t xml:space="preserve">w </w:t>
      </w:r>
      <w:r w:rsidR="006E6783" w:rsidRPr="1FCDD34F">
        <w:rPr>
          <w:sz w:val="20"/>
          <w:szCs w:val="20"/>
        </w:rPr>
        <w:t>Załączniku nr 1 do Regulaminu</w:t>
      </w:r>
      <w:r w:rsidRPr="1FCDD34F">
        <w:rPr>
          <w:sz w:val="20"/>
          <w:szCs w:val="20"/>
        </w:rPr>
        <w:t xml:space="preserve">. </w:t>
      </w:r>
      <w:r w:rsidR="00243905" w:rsidRPr="1FCDD34F">
        <w:rPr>
          <w:sz w:val="20"/>
          <w:szCs w:val="20"/>
        </w:rPr>
        <w:t xml:space="preserve">Wnioskodawca zobligowany jest do wpisania w Tabeli </w:t>
      </w:r>
      <w:r w:rsidR="006B6C58" w:rsidRPr="1FCDD34F">
        <w:rPr>
          <w:sz w:val="20"/>
          <w:szCs w:val="20"/>
        </w:rPr>
        <w:t>E.1</w:t>
      </w:r>
      <w:r w:rsidR="00243905" w:rsidRPr="1FCDD34F">
        <w:rPr>
          <w:sz w:val="20"/>
          <w:szCs w:val="20"/>
        </w:rPr>
        <w:t xml:space="preserve"> w kolumnie „</w:t>
      </w:r>
      <w:r w:rsidR="00243905" w:rsidRPr="1FCDD34F">
        <w:rPr>
          <w:i/>
          <w:iCs/>
          <w:sz w:val="20"/>
          <w:szCs w:val="20"/>
        </w:rPr>
        <w:t>Spełnienie wymagania</w:t>
      </w:r>
      <w:r w:rsidR="00243905" w:rsidRPr="1FCDD34F">
        <w:rPr>
          <w:sz w:val="20"/>
          <w:szCs w:val="20"/>
        </w:rPr>
        <w:t>” frazy „</w:t>
      </w:r>
      <w:r w:rsidR="00243905" w:rsidRPr="1FCDD34F">
        <w:rPr>
          <w:b/>
          <w:bCs/>
          <w:sz w:val="20"/>
          <w:szCs w:val="20"/>
        </w:rPr>
        <w:t>Spełniam</w:t>
      </w:r>
      <w:r w:rsidR="00243905" w:rsidRPr="1FCDD34F">
        <w:rPr>
          <w:sz w:val="20"/>
          <w:szCs w:val="20"/>
        </w:rPr>
        <w:t xml:space="preserve">” w przypadku </w:t>
      </w:r>
      <w:r w:rsidR="00EE2429" w:rsidRPr="1FCDD34F">
        <w:rPr>
          <w:sz w:val="20"/>
          <w:szCs w:val="20"/>
        </w:rPr>
        <w:t>deklaracji</w:t>
      </w:r>
      <w:r w:rsidR="00243905" w:rsidRPr="1FCDD34F">
        <w:rPr>
          <w:sz w:val="20"/>
          <w:szCs w:val="20"/>
        </w:rPr>
        <w:t xml:space="preserve"> </w:t>
      </w:r>
      <w:r w:rsidR="00EE2429" w:rsidRPr="1FCDD34F">
        <w:rPr>
          <w:sz w:val="20"/>
          <w:szCs w:val="20"/>
        </w:rPr>
        <w:t>spełnienia</w:t>
      </w:r>
      <w:r w:rsidR="00243905" w:rsidRPr="1FCDD34F">
        <w:rPr>
          <w:sz w:val="20"/>
          <w:szCs w:val="20"/>
        </w:rPr>
        <w:t xml:space="preserve"> określonego wymagania lub „</w:t>
      </w:r>
      <w:r w:rsidR="00243905" w:rsidRPr="1FCDD34F">
        <w:rPr>
          <w:b/>
          <w:bCs/>
          <w:sz w:val="20"/>
          <w:szCs w:val="20"/>
        </w:rPr>
        <w:t>Nie spełniam</w:t>
      </w:r>
      <w:r w:rsidR="00243905" w:rsidRPr="1FCDD34F">
        <w:rPr>
          <w:sz w:val="20"/>
          <w:szCs w:val="20"/>
        </w:rPr>
        <w:t xml:space="preserve">” w przypadku </w:t>
      </w:r>
      <w:r w:rsidR="00EE2429" w:rsidRPr="1FCDD34F">
        <w:rPr>
          <w:sz w:val="20"/>
          <w:szCs w:val="20"/>
        </w:rPr>
        <w:t>deklaracji niespełnienia</w:t>
      </w:r>
      <w:r w:rsidR="00243905" w:rsidRPr="1FCDD34F">
        <w:rPr>
          <w:sz w:val="20"/>
          <w:szCs w:val="20"/>
        </w:rPr>
        <w:t xml:space="preserve"> określonego wymagania. Jednocześnie w kolumnie „</w:t>
      </w:r>
      <w:r w:rsidR="00243905" w:rsidRPr="1FCDD34F">
        <w:rPr>
          <w:i/>
          <w:iCs/>
          <w:sz w:val="20"/>
          <w:szCs w:val="20"/>
        </w:rPr>
        <w:t>Uwagi</w:t>
      </w:r>
      <w:r w:rsidR="00243905" w:rsidRPr="1FCDD34F">
        <w:rPr>
          <w:sz w:val="20"/>
          <w:szCs w:val="20"/>
        </w:rPr>
        <w:t>” W</w:t>
      </w:r>
      <w:r w:rsidR="0032582E" w:rsidRPr="1FCDD34F">
        <w:rPr>
          <w:sz w:val="20"/>
          <w:szCs w:val="20"/>
        </w:rPr>
        <w:t>nioskodawca</w:t>
      </w:r>
      <w:r w:rsidR="00243905" w:rsidRPr="1FCDD34F">
        <w:rPr>
          <w:sz w:val="20"/>
          <w:szCs w:val="20"/>
        </w:rPr>
        <w:t xml:space="preserve"> </w:t>
      </w:r>
      <w:r w:rsidR="002948F3" w:rsidRPr="1FCDD34F">
        <w:rPr>
          <w:sz w:val="20"/>
          <w:szCs w:val="20"/>
        </w:rPr>
        <w:t>może (lecz nie musi) wpisać swoje uwagi</w:t>
      </w:r>
      <w:r w:rsidR="00CB19A7" w:rsidRPr="1FCDD34F">
        <w:rPr>
          <w:sz w:val="20"/>
          <w:szCs w:val="20"/>
        </w:rPr>
        <w:t xml:space="preserve"> odnośnie spełnienia lub niespełnie</w:t>
      </w:r>
      <w:r w:rsidR="00243905" w:rsidRPr="1FCDD34F">
        <w:rPr>
          <w:sz w:val="20"/>
          <w:szCs w:val="20"/>
        </w:rPr>
        <w:t>nia danego kryterium</w:t>
      </w:r>
      <w:r w:rsidR="24A0B04F" w:rsidRPr="1FCDD34F">
        <w:rPr>
          <w:sz w:val="20"/>
          <w:szCs w:val="20"/>
        </w:rPr>
        <w:t>.</w:t>
      </w:r>
    </w:p>
    <w:p w14:paraId="4255592C" w14:textId="6DBE698A" w:rsidR="00243905" w:rsidRPr="00DA5FC8" w:rsidRDefault="00EE2429" w:rsidP="00243905">
      <w:pPr>
        <w:jc w:val="both"/>
        <w:rPr>
          <w:sz w:val="20"/>
          <w:szCs w:val="20"/>
        </w:rPr>
      </w:pPr>
      <w:r w:rsidRPr="1FCDD34F">
        <w:rPr>
          <w:sz w:val="20"/>
          <w:szCs w:val="20"/>
          <w:u w:val="single"/>
        </w:rPr>
        <w:t xml:space="preserve">Uwaga! </w:t>
      </w:r>
      <w:r w:rsidR="00243905" w:rsidRPr="1FCDD34F">
        <w:rPr>
          <w:sz w:val="20"/>
          <w:szCs w:val="20"/>
          <w:u w:val="single"/>
        </w:rPr>
        <w:t>W przypadku deklaracji spełnienia danego wymagania</w:t>
      </w:r>
      <w:r w:rsidR="006339E6" w:rsidRPr="1FCDD34F">
        <w:rPr>
          <w:sz w:val="20"/>
          <w:szCs w:val="20"/>
        </w:rPr>
        <w:t xml:space="preserve"> Wnioskodawca</w:t>
      </w:r>
      <w:r w:rsidR="00243905" w:rsidRPr="1FCDD34F">
        <w:rPr>
          <w:sz w:val="20"/>
          <w:szCs w:val="20"/>
        </w:rPr>
        <w:t xml:space="preserve"> zobligowany jest, aby w polu „</w:t>
      </w:r>
      <w:r w:rsidR="00DA5FC8" w:rsidRPr="1FCDD34F">
        <w:rPr>
          <w:i/>
          <w:iCs/>
          <w:sz w:val="20"/>
          <w:szCs w:val="20"/>
        </w:rPr>
        <w:t>Uzasadnienie wypełnienia zobowiązania</w:t>
      </w:r>
      <w:r w:rsidR="00243905" w:rsidRPr="1FCDD34F">
        <w:rPr>
          <w:sz w:val="20"/>
          <w:szCs w:val="20"/>
        </w:rPr>
        <w:t xml:space="preserve">” zamieścić </w:t>
      </w:r>
      <w:r w:rsidR="00DA5FC8" w:rsidRPr="1FCDD34F">
        <w:rPr>
          <w:sz w:val="20"/>
          <w:szCs w:val="20"/>
        </w:rPr>
        <w:t>informacje w jaki</w:t>
      </w:r>
      <w:r w:rsidR="00243905" w:rsidRPr="1FCDD34F">
        <w:rPr>
          <w:sz w:val="20"/>
          <w:szCs w:val="20"/>
        </w:rPr>
        <w:t xml:space="preserve"> spos</w:t>
      </w:r>
      <w:r w:rsidR="00DA5FC8" w:rsidRPr="1FCDD34F">
        <w:rPr>
          <w:sz w:val="20"/>
          <w:szCs w:val="20"/>
        </w:rPr>
        <w:t>ób</w:t>
      </w:r>
      <w:r w:rsidR="00243905" w:rsidRPr="1FCDD34F">
        <w:rPr>
          <w:sz w:val="20"/>
          <w:szCs w:val="20"/>
        </w:rPr>
        <w:t xml:space="preserve"> zobowiązuje się je wypełnić</w:t>
      </w:r>
      <w:r w:rsidR="362F6BEF" w:rsidRPr="1FCDD34F">
        <w:rPr>
          <w:sz w:val="20"/>
          <w:szCs w:val="20"/>
        </w:rPr>
        <w:t>.</w:t>
      </w:r>
      <w:r w:rsidR="00243905" w:rsidRPr="1FCDD34F">
        <w:rPr>
          <w:sz w:val="20"/>
          <w:szCs w:val="20"/>
        </w:rPr>
        <w:t xml:space="preserve">, </w:t>
      </w:r>
    </w:p>
    <w:p w14:paraId="3D7F1590" w14:textId="0912F44E" w:rsidR="009B7BEF" w:rsidRPr="008A7255" w:rsidRDefault="009B7BEF" w:rsidP="008A7255">
      <w:pPr>
        <w:jc w:val="both"/>
        <w:rPr>
          <w:i/>
          <w:color w:val="44546A" w:themeColor="text2"/>
          <w:sz w:val="18"/>
        </w:rPr>
      </w:pPr>
      <w:r w:rsidRPr="00F5763B">
        <w:rPr>
          <w:i/>
          <w:color w:val="44546A" w:themeColor="text2"/>
          <w:sz w:val="18"/>
        </w:rPr>
        <w:t xml:space="preserve">Tabela </w:t>
      </w:r>
      <w:r w:rsidR="006B6C58">
        <w:rPr>
          <w:i/>
          <w:color w:val="44546A" w:themeColor="text2"/>
          <w:sz w:val="18"/>
        </w:rPr>
        <w:t>E</w:t>
      </w:r>
      <w:r w:rsidRPr="00F5763B">
        <w:rPr>
          <w:i/>
          <w:color w:val="44546A" w:themeColor="text2"/>
          <w:sz w:val="18"/>
        </w:rPr>
        <w:t>.</w:t>
      </w:r>
      <w:r w:rsidR="006B6C58">
        <w:rPr>
          <w:i/>
          <w:color w:val="44546A" w:themeColor="text2"/>
          <w:sz w:val="18"/>
        </w:rPr>
        <w:t>1</w:t>
      </w:r>
      <w:r w:rsidRPr="00F5763B">
        <w:rPr>
          <w:i/>
          <w:color w:val="44546A" w:themeColor="text2"/>
          <w:sz w:val="18"/>
        </w:rPr>
        <w:t xml:space="preserve"> Wymagania </w:t>
      </w:r>
      <w:r w:rsidR="00243FFF">
        <w:rPr>
          <w:i/>
          <w:color w:val="44546A" w:themeColor="text2"/>
          <w:sz w:val="18"/>
        </w:rPr>
        <w:t>Opcjonalne</w:t>
      </w:r>
      <w:r w:rsidR="00243FFF" w:rsidRPr="00F5763B">
        <w:rPr>
          <w:i/>
          <w:color w:val="44546A" w:themeColor="text2"/>
          <w:sz w:val="18"/>
        </w:rPr>
        <w:t xml:space="preserve"> </w:t>
      </w:r>
      <w:r w:rsidRPr="00F5763B">
        <w:rPr>
          <w:i/>
          <w:color w:val="44546A" w:themeColor="text2"/>
          <w:sz w:val="18"/>
        </w:rPr>
        <w:t>stawiane opracowywanej Tech</w:t>
      </w:r>
      <w:r w:rsidR="00243905">
        <w:rPr>
          <w:i/>
          <w:color w:val="44546A" w:themeColor="text2"/>
          <w:sz w:val="18"/>
        </w:rPr>
        <w:t xml:space="preserve">nologii </w:t>
      </w:r>
      <w:r w:rsidR="00A26E00">
        <w:rPr>
          <w:i/>
          <w:color w:val="44546A" w:themeColor="text2"/>
          <w:sz w:val="18"/>
        </w:rPr>
        <w:t>Oczyszczalni Przyszłości</w:t>
      </w:r>
    </w:p>
    <w:tbl>
      <w:tblPr>
        <w:tblStyle w:val="Tabela-Siatka"/>
        <w:tblW w:w="9913" w:type="dxa"/>
        <w:jc w:val="center"/>
        <w:tblLayout w:type="fixed"/>
        <w:tblLook w:val="04A0" w:firstRow="1" w:lastRow="0" w:firstColumn="1" w:lastColumn="0" w:noHBand="0" w:noVBand="1"/>
      </w:tblPr>
      <w:tblGrid>
        <w:gridCol w:w="704"/>
        <w:gridCol w:w="704"/>
        <w:gridCol w:w="2410"/>
        <w:gridCol w:w="1559"/>
        <w:gridCol w:w="4536"/>
      </w:tblGrid>
      <w:tr w:rsidR="00610647" w:rsidDel="004278AA" w14:paraId="5B1B1183" w14:textId="77777777" w:rsidTr="00335C93">
        <w:trPr>
          <w:trHeight w:val="1123"/>
          <w:jc w:val="center"/>
        </w:trPr>
        <w:tc>
          <w:tcPr>
            <w:tcW w:w="704" w:type="dxa"/>
            <w:shd w:val="clear" w:color="auto" w:fill="A8D08D" w:themeFill="accent6" w:themeFillTint="99"/>
          </w:tcPr>
          <w:p w14:paraId="13D3ACE2"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9C1931"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C94BC35" w14:textId="117F4465" w:rsidR="00610647" w:rsidRPr="004278AA" w:rsidRDefault="00610647" w:rsidP="00610647">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F6B1299" w14:textId="0F4A330A" w:rsidR="00610647" w:rsidRPr="008A7255" w:rsidRDefault="00610647" w:rsidP="00610647">
            <w:pPr>
              <w:rPr>
                <w:sz w:val="20"/>
                <w:szCs w:val="20"/>
              </w:rPr>
            </w:pPr>
            <w:r w:rsidRPr="004278AA">
              <w:rPr>
                <w:rFonts w:cstheme="minorHAnsi"/>
                <w:b/>
                <w:sz w:val="20"/>
                <w:szCs w:val="20"/>
              </w:rPr>
              <w:t>L.p.</w:t>
            </w:r>
          </w:p>
        </w:tc>
        <w:tc>
          <w:tcPr>
            <w:tcW w:w="2410" w:type="dxa"/>
            <w:shd w:val="clear" w:color="auto" w:fill="A8D08D" w:themeFill="accent6" w:themeFillTint="99"/>
            <w:vAlign w:val="center"/>
          </w:tcPr>
          <w:p w14:paraId="59B556E4" w14:textId="3DD9100D" w:rsidR="00610647" w:rsidRPr="00B61C50" w:rsidRDefault="00610647" w:rsidP="00610647">
            <w:pPr>
              <w:rPr>
                <w:b/>
                <w:sz w:val="20"/>
                <w:szCs w:val="20"/>
              </w:rPr>
            </w:pPr>
            <w:r w:rsidRPr="00AC202B">
              <w:rPr>
                <w:rFonts w:cstheme="minorHAnsi"/>
                <w:b/>
                <w:sz w:val="20"/>
                <w:szCs w:val="20"/>
              </w:rPr>
              <w:t xml:space="preserve">Nazwa </w:t>
            </w:r>
            <w:r w:rsidR="00243FFF">
              <w:rPr>
                <w:rFonts w:cstheme="minorHAnsi"/>
                <w:b/>
                <w:sz w:val="20"/>
                <w:szCs w:val="20"/>
              </w:rPr>
              <w:t>W</w:t>
            </w:r>
            <w:r w:rsidR="00243FFF" w:rsidRPr="00AC202B">
              <w:rPr>
                <w:rFonts w:cstheme="minorHAnsi"/>
                <w:b/>
                <w:sz w:val="20"/>
                <w:szCs w:val="20"/>
              </w:rPr>
              <w:t xml:space="preserve">ymagania </w:t>
            </w:r>
            <w:r w:rsidR="00243FFF">
              <w:rPr>
                <w:rFonts w:cstheme="minorHAnsi"/>
                <w:b/>
                <w:sz w:val="20"/>
                <w:szCs w:val="20"/>
              </w:rPr>
              <w:t>Opcjonalnego</w:t>
            </w:r>
          </w:p>
        </w:tc>
        <w:tc>
          <w:tcPr>
            <w:tcW w:w="1559" w:type="dxa"/>
            <w:shd w:val="clear" w:color="auto" w:fill="A8D08D" w:themeFill="accent6" w:themeFillTint="99"/>
            <w:vAlign w:val="center"/>
          </w:tcPr>
          <w:p w14:paraId="1CD34478" w14:textId="77777777" w:rsidR="00610647" w:rsidRDefault="00610647" w:rsidP="00610647">
            <w:pPr>
              <w:jc w:val="center"/>
              <w:rPr>
                <w:sz w:val="20"/>
                <w:szCs w:val="20"/>
              </w:rPr>
            </w:pPr>
            <w:r w:rsidRPr="00AC202B">
              <w:rPr>
                <w:rFonts w:cstheme="minorHAnsi"/>
                <w:b/>
                <w:sz w:val="20"/>
                <w:szCs w:val="20"/>
              </w:rPr>
              <w:t>Spełnienie wymagania</w:t>
            </w:r>
          </w:p>
        </w:tc>
        <w:tc>
          <w:tcPr>
            <w:tcW w:w="4536" w:type="dxa"/>
            <w:shd w:val="clear" w:color="auto" w:fill="A8D08D" w:themeFill="accent6" w:themeFillTint="99"/>
            <w:vAlign w:val="center"/>
          </w:tcPr>
          <w:p w14:paraId="6FF668B0" w14:textId="77777777" w:rsidR="00610647" w:rsidDel="004278AA" w:rsidRDefault="00610647" w:rsidP="00610647">
            <w:pPr>
              <w:jc w:val="center"/>
              <w:rPr>
                <w:rFonts w:ascii="Times New Roman" w:hAnsi="Times New Roman" w:cs="Times New Roman"/>
                <w:b/>
              </w:rPr>
            </w:pPr>
            <w:r w:rsidRPr="00AC202B">
              <w:rPr>
                <w:rFonts w:cstheme="minorHAnsi"/>
                <w:b/>
                <w:sz w:val="20"/>
                <w:szCs w:val="20"/>
              </w:rPr>
              <w:t>Uwagi</w:t>
            </w:r>
          </w:p>
        </w:tc>
      </w:tr>
      <w:tr w:rsidR="00610647" w:rsidDel="004278AA" w14:paraId="317357D4" w14:textId="77777777" w:rsidTr="00335C93">
        <w:trPr>
          <w:trHeight w:val="1123"/>
          <w:jc w:val="center"/>
        </w:trPr>
        <w:sdt>
          <w:sdtPr>
            <w:rPr>
              <w:rFonts w:cstheme="minorHAnsi"/>
              <w:color w:val="44546A" w:themeColor="text2"/>
              <w:szCs w:val="20"/>
            </w:rPr>
            <w:id w:val="171377245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07B911E5" w14:textId="1B187CC6" w:rsidR="00610647" w:rsidRPr="00610647" w:rsidRDefault="00610647" w:rsidP="00610647">
                <w:pPr>
                  <w:ind w:left="171"/>
                  <w:rPr>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87BA5E2" w14:textId="77E783D2" w:rsidR="00610647" w:rsidRPr="00F753FB" w:rsidRDefault="00610647" w:rsidP="00610647">
            <w:pPr>
              <w:pStyle w:val="Akapitzlist"/>
              <w:numPr>
                <w:ilvl w:val="0"/>
                <w:numId w:val="10"/>
              </w:numPr>
              <w:ind w:left="454" w:hanging="283"/>
              <w:rPr>
                <w:sz w:val="20"/>
                <w:szCs w:val="20"/>
              </w:rPr>
            </w:pPr>
          </w:p>
        </w:tc>
        <w:tc>
          <w:tcPr>
            <w:tcW w:w="2410" w:type="dxa"/>
            <w:vAlign w:val="center"/>
          </w:tcPr>
          <w:p w14:paraId="7A979A07" w14:textId="533D6F6F" w:rsidR="00610647" w:rsidRPr="006B6C58" w:rsidRDefault="00610647" w:rsidP="00610647">
            <w:pPr>
              <w:rPr>
                <w:b/>
                <w:sz w:val="20"/>
                <w:szCs w:val="20"/>
              </w:rPr>
            </w:pPr>
            <w:r w:rsidRPr="00426E65">
              <w:rPr>
                <w:rFonts w:cs="Calibri"/>
                <w:b/>
              </w:rPr>
              <w:t>Modułowość</w:t>
            </w:r>
          </w:p>
        </w:tc>
        <w:tc>
          <w:tcPr>
            <w:tcW w:w="1559" w:type="dxa"/>
            <w:vAlign w:val="center"/>
          </w:tcPr>
          <w:p w14:paraId="24FCF0F6" w14:textId="77777777" w:rsidR="00610647" w:rsidRDefault="00610647" w:rsidP="00610647">
            <w:pPr>
              <w:rPr>
                <w:sz w:val="20"/>
                <w:szCs w:val="20"/>
              </w:rPr>
            </w:pPr>
          </w:p>
        </w:tc>
        <w:tc>
          <w:tcPr>
            <w:tcW w:w="4536" w:type="dxa"/>
            <w:vAlign w:val="center"/>
          </w:tcPr>
          <w:p w14:paraId="16B4CEEF" w14:textId="77777777" w:rsidR="00610647" w:rsidDel="004278AA" w:rsidRDefault="00610647" w:rsidP="00610647">
            <w:pPr>
              <w:rPr>
                <w:rFonts w:ascii="Times New Roman" w:hAnsi="Times New Roman" w:cs="Times New Roman"/>
                <w:b/>
              </w:rPr>
            </w:pPr>
          </w:p>
        </w:tc>
      </w:tr>
      <w:tr w:rsidR="00610647" w:rsidDel="004278AA" w14:paraId="7C70A5F0" w14:textId="77777777" w:rsidTr="00335C93">
        <w:trPr>
          <w:trHeight w:val="1123"/>
          <w:jc w:val="center"/>
        </w:trPr>
        <w:sdt>
          <w:sdtPr>
            <w:rPr>
              <w:rFonts w:cstheme="minorHAnsi"/>
              <w:color w:val="44546A" w:themeColor="text2"/>
              <w:szCs w:val="20"/>
            </w:rPr>
            <w:id w:val="-2136019342"/>
            <w14:checkbox>
              <w14:checked w14:val="0"/>
              <w14:checkedState w14:val="2612" w14:font="MS Gothic"/>
              <w14:uncheckedState w14:val="2610" w14:font="MS Gothic"/>
            </w14:checkbox>
          </w:sdtPr>
          <w:sdtEndPr/>
          <w:sdtContent>
            <w:tc>
              <w:tcPr>
                <w:tcW w:w="704" w:type="dxa"/>
              </w:tcPr>
              <w:p w14:paraId="39CCE294" w14:textId="5A6F9721" w:rsidR="00610647" w:rsidRPr="3E5FDD4D" w:rsidRDefault="00610647" w:rsidP="00610647">
                <w:pPr>
                  <w:rPr>
                    <w:i/>
                    <w:iCs/>
                    <w:sz w:val="20"/>
                    <w:szCs w:val="20"/>
                  </w:rPr>
                </w:pPr>
                <w:r>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1ACD68C7" w14:textId="158F6971" w:rsidR="00610647" w:rsidRDefault="00610647" w:rsidP="00610647">
            <w:pPr>
              <w:rPr>
                <w:i/>
                <w:iCs/>
                <w:sz w:val="20"/>
                <w:szCs w:val="20"/>
              </w:rPr>
            </w:pPr>
            <w:r w:rsidRPr="3E5FDD4D">
              <w:rPr>
                <w:i/>
                <w:iCs/>
                <w:sz w:val="20"/>
                <w:szCs w:val="20"/>
              </w:rPr>
              <w:t>Uzasadnienie wypełnienia zobowiązania, w tym:</w:t>
            </w:r>
          </w:p>
          <w:p w14:paraId="18322E92" w14:textId="7D97DCFB" w:rsidR="00610647" w:rsidRPr="00A03287" w:rsidRDefault="00610647" w:rsidP="00610647">
            <w:pPr>
              <w:pStyle w:val="Akapitzlist"/>
              <w:numPr>
                <w:ilvl w:val="0"/>
                <w:numId w:val="18"/>
              </w:numPr>
              <w:ind w:hanging="47"/>
              <w:rPr>
                <w:rFonts w:cstheme="minorHAnsi"/>
                <w:i/>
                <w:sz w:val="20"/>
                <w:szCs w:val="20"/>
              </w:rPr>
            </w:pPr>
            <w:r w:rsidRPr="00A03287">
              <w:rPr>
                <w:rFonts w:cstheme="minorHAnsi"/>
                <w:i/>
                <w:sz w:val="20"/>
                <w:szCs w:val="20"/>
              </w:rPr>
              <w:t xml:space="preserve">Opis w jaki sposób </w:t>
            </w:r>
            <w:r w:rsidR="00381EBC">
              <w:rPr>
                <w:rFonts w:cstheme="minorHAnsi"/>
                <w:i/>
                <w:sz w:val="20"/>
                <w:szCs w:val="20"/>
              </w:rPr>
              <w:t>T</w:t>
            </w:r>
            <w:r w:rsidR="00381EBC" w:rsidRPr="00A03287">
              <w:rPr>
                <w:rFonts w:cstheme="minorHAnsi"/>
                <w:i/>
                <w:sz w:val="20"/>
                <w:szCs w:val="20"/>
              </w:rPr>
              <w:t xml:space="preserve">echnologia </w:t>
            </w:r>
            <w:r w:rsidRPr="00A03287">
              <w:rPr>
                <w:rFonts w:cstheme="minorHAnsi"/>
                <w:i/>
                <w:sz w:val="20"/>
                <w:szCs w:val="20"/>
              </w:rPr>
              <w:t>może być rozdzielona na kilka niezależnych modułów</w:t>
            </w:r>
            <w:r>
              <w:rPr>
                <w:rFonts w:cstheme="minorHAnsi"/>
                <w:i/>
                <w:sz w:val="20"/>
                <w:szCs w:val="20"/>
              </w:rPr>
              <w:t xml:space="preserve"> z wyszczególnieniem odpowiednich modułów</w:t>
            </w:r>
            <w:r w:rsidR="00381EBC">
              <w:rPr>
                <w:rFonts w:cstheme="minorHAnsi"/>
                <w:i/>
                <w:sz w:val="20"/>
                <w:szCs w:val="20"/>
              </w:rPr>
              <w:t>,</w:t>
            </w:r>
          </w:p>
          <w:p w14:paraId="30FD31EA" w14:textId="403ABFC8" w:rsidR="00610647" w:rsidRPr="00A03287" w:rsidDel="004278AA" w:rsidRDefault="00610647" w:rsidP="00610647">
            <w:pPr>
              <w:pStyle w:val="Akapitzlist"/>
              <w:numPr>
                <w:ilvl w:val="0"/>
                <w:numId w:val="18"/>
              </w:numPr>
              <w:ind w:hanging="47"/>
              <w:rPr>
                <w:rFonts w:ascii="Times New Roman" w:hAnsi="Times New Roman" w:cs="Times New Roman"/>
                <w:i/>
              </w:rPr>
            </w:pPr>
            <w:r w:rsidRPr="00A03287">
              <w:rPr>
                <w:rFonts w:cstheme="minorHAnsi"/>
                <w:i/>
                <w:sz w:val="20"/>
                <w:szCs w:val="20"/>
              </w:rPr>
              <w:t>Opis wskazanie potencjalnych miejsc zastosowania oddzielnych modułów</w:t>
            </w:r>
            <w:r w:rsidR="00381EBC">
              <w:rPr>
                <w:rFonts w:cstheme="minorHAnsi"/>
                <w:i/>
                <w:sz w:val="20"/>
                <w:szCs w:val="20"/>
              </w:rPr>
              <w:t>.</w:t>
            </w:r>
          </w:p>
        </w:tc>
      </w:tr>
      <w:tr w:rsidR="00610647" w:rsidDel="004278AA" w14:paraId="600DCD93" w14:textId="77777777" w:rsidTr="00335C93">
        <w:trPr>
          <w:trHeight w:val="1123"/>
          <w:jc w:val="center"/>
        </w:trPr>
        <w:sdt>
          <w:sdtPr>
            <w:rPr>
              <w:rFonts w:cstheme="minorHAnsi"/>
              <w:color w:val="44546A" w:themeColor="text2"/>
              <w:szCs w:val="20"/>
            </w:rPr>
            <w:id w:val="-159754910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4CB430E6" w14:textId="5EBB091C"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D2502A6" w14:textId="5ADC3398" w:rsidR="00610647" w:rsidRPr="00F753FB" w:rsidRDefault="00610647" w:rsidP="00610647">
            <w:pPr>
              <w:pStyle w:val="Akapitzlist"/>
              <w:numPr>
                <w:ilvl w:val="0"/>
                <w:numId w:val="10"/>
              </w:numPr>
              <w:ind w:left="454" w:hanging="283"/>
              <w:rPr>
                <w:sz w:val="20"/>
                <w:szCs w:val="20"/>
              </w:rPr>
            </w:pPr>
          </w:p>
        </w:tc>
        <w:tc>
          <w:tcPr>
            <w:tcW w:w="2410" w:type="dxa"/>
            <w:vAlign w:val="center"/>
          </w:tcPr>
          <w:p w14:paraId="4FE3702C" w14:textId="048E1569" w:rsidR="00610647" w:rsidRPr="008A7255" w:rsidRDefault="00610647" w:rsidP="00610647">
            <w:pPr>
              <w:rPr>
                <w:rFonts w:ascii="Calibri" w:eastAsia="Calibri" w:hAnsi="Calibri" w:cs="Times New Roman"/>
                <w:b/>
                <w:sz w:val="20"/>
                <w:lang w:eastAsia="pl-PL"/>
              </w:rPr>
            </w:pPr>
            <w:r w:rsidRPr="00426E65">
              <w:rPr>
                <w:rFonts w:cs="Calibri"/>
                <w:b/>
              </w:rPr>
              <w:t>Usuwanie metali ciężkich</w:t>
            </w:r>
          </w:p>
        </w:tc>
        <w:tc>
          <w:tcPr>
            <w:tcW w:w="1559" w:type="dxa"/>
            <w:vAlign w:val="center"/>
          </w:tcPr>
          <w:p w14:paraId="635327F7" w14:textId="77777777" w:rsidR="00610647" w:rsidRDefault="00610647" w:rsidP="00610647">
            <w:pPr>
              <w:rPr>
                <w:sz w:val="20"/>
                <w:szCs w:val="20"/>
              </w:rPr>
            </w:pPr>
          </w:p>
        </w:tc>
        <w:tc>
          <w:tcPr>
            <w:tcW w:w="4536" w:type="dxa"/>
            <w:vAlign w:val="center"/>
          </w:tcPr>
          <w:p w14:paraId="083122B9" w14:textId="77777777" w:rsidR="00610647" w:rsidDel="004278AA" w:rsidRDefault="00610647" w:rsidP="00610647">
            <w:pPr>
              <w:rPr>
                <w:rFonts w:ascii="Times New Roman" w:hAnsi="Times New Roman" w:cs="Times New Roman"/>
                <w:b/>
              </w:rPr>
            </w:pPr>
          </w:p>
        </w:tc>
      </w:tr>
      <w:tr w:rsidR="00610647" w:rsidDel="004278AA" w14:paraId="3533CD38" w14:textId="77777777" w:rsidTr="00335C93">
        <w:trPr>
          <w:trHeight w:val="658"/>
          <w:jc w:val="center"/>
        </w:trPr>
        <w:sdt>
          <w:sdtPr>
            <w:rPr>
              <w:rFonts w:cstheme="minorHAnsi"/>
              <w:color w:val="44546A" w:themeColor="text2"/>
              <w:szCs w:val="20"/>
            </w:rPr>
            <w:id w:val="-1867361998"/>
            <w14:checkbox>
              <w14:checked w14:val="0"/>
              <w14:checkedState w14:val="2612" w14:font="MS Gothic"/>
              <w14:uncheckedState w14:val="2610" w14:font="MS Gothic"/>
            </w14:checkbox>
          </w:sdtPr>
          <w:sdtEndPr/>
          <w:sdtContent>
            <w:tc>
              <w:tcPr>
                <w:tcW w:w="704" w:type="dxa"/>
              </w:tcPr>
              <w:p w14:paraId="3B0A517C" w14:textId="1C5EB54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0724FF56" w14:textId="5287B3D2" w:rsidR="00610647" w:rsidRDefault="00610647" w:rsidP="00610647">
            <w:pPr>
              <w:rPr>
                <w:i/>
                <w:iCs/>
                <w:sz w:val="20"/>
                <w:szCs w:val="20"/>
              </w:rPr>
            </w:pPr>
            <w:r w:rsidRPr="3E5FDD4D">
              <w:rPr>
                <w:i/>
                <w:iCs/>
                <w:sz w:val="20"/>
                <w:szCs w:val="20"/>
              </w:rPr>
              <w:t>Uzasadnienie wypełnienia zobowiązania, w tym:</w:t>
            </w:r>
          </w:p>
          <w:p w14:paraId="58ABEEFD" w14:textId="38588831" w:rsidR="00610647" w:rsidRPr="00A03287" w:rsidRDefault="00610647" w:rsidP="00CE4547">
            <w:pPr>
              <w:pStyle w:val="Akapitzlist"/>
              <w:numPr>
                <w:ilvl w:val="0"/>
                <w:numId w:val="18"/>
              </w:numPr>
              <w:ind w:hanging="39"/>
              <w:rPr>
                <w:rFonts w:cstheme="minorHAnsi"/>
                <w:i/>
                <w:sz w:val="20"/>
                <w:szCs w:val="20"/>
              </w:rPr>
            </w:pPr>
            <w:r w:rsidRPr="00A03287">
              <w:rPr>
                <w:rFonts w:cstheme="minorHAnsi"/>
                <w:i/>
                <w:sz w:val="20"/>
                <w:szCs w:val="20"/>
              </w:rPr>
              <w:t>szczegółowy opis metodyki</w:t>
            </w:r>
            <w:r>
              <w:t xml:space="preserve"> </w:t>
            </w:r>
            <w:r>
              <w:rPr>
                <w:rFonts w:cstheme="minorHAnsi"/>
                <w:i/>
                <w:sz w:val="20"/>
                <w:szCs w:val="20"/>
              </w:rPr>
              <w:t>proponowanej</w:t>
            </w:r>
            <w:r w:rsidRPr="00B128C5">
              <w:rPr>
                <w:rFonts w:cstheme="minorHAnsi"/>
                <w:i/>
                <w:sz w:val="20"/>
                <w:szCs w:val="20"/>
              </w:rPr>
              <w:t xml:space="preserve"> w </w:t>
            </w:r>
            <w:r>
              <w:rPr>
                <w:rFonts w:cstheme="minorHAnsi"/>
                <w:i/>
                <w:sz w:val="20"/>
                <w:szCs w:val="20"/>
              </w:rPr>
              <w:t>Przedsięwzięciu,</w:t>
            </w:r>
            <w:r w:rsidRPr="00A03287">
              <w:rPr>
                <w:rFonts w:cstheme="minorHAnsi"/>
                <w:i/>
                <w:sz w:val="20"/>
                <w:szCs w:val="20"/>
              </w:rPr>
              <w:t xml:space="preserve"> umożliwiającej usuwanie lub odzysk metali ciężkich z oczyszczanych ścieków (w tym ścieków odprowadzanych do odbiornika oraz odzyskiwanej wody), oraz z osadów ściekowych</w:t>
            </w:r>
            <w:r w:rsidR="00381EBC">
              <w:rPr>
                <w:rFonts w:cstheme="minorHAnsi"/>
                <w:i/>
                <w:sz w:val="20"/>
                <w:szCs w:val="20"/>
              </w:rPr>
              <w:t>,</w:t>
            </w:r>
          </w:p>
          <w:p w14:paraId="0C946D5A" w14:textId="205E34B5" w:rsidR="00610647" w:rsidRPr="006A103A" w:rsidRDefault="00610647" w:rsidP="00610647">
            <w:pPr>
              <w:pStyle w:val="Akapitzlist"/>
              <w:numPr>
                <w:ilvl w:val="0"/>
                <w:numId w:val="20"/>
              </w:numPr>
              <w:rPr>
                <w:rFonts w:ascii="Times New Roman" w:hAnsi="Times New Roman" w:cs="Times New Roman"/>
                <w:b/>
              </w:rPr>
            </w:pPr>
            <w:r>
              <w:rPr>
                <w:i/>
                <w:sz w:val="20"/>
              </w:rPr>
              <w:t>istotę procesów technologicznych</w:t>
            </w:r>
            <w:r w:rsidR="00381EBC">
              <w:rPr>
                <w:i/>
                <w:sz w:val="20"/>
              </w:rPr>
              <w:t>.</w:t>
            </w:r>
          </w:p>
        </w:tc>
      </w:tr>
      <w:tr w:rsidR="00610647" w:rsidDel="004278AA" w14:paraId="53839FB0" w14:textId="77777777" w:rsidTr="00335C93">
        <w:trPr>
          <w:trHeight w:val="1123"/>
          <w:jc w:val="center"/>
        </w:trPr>
        <w:sdt>
          <w:sdtPr>
            <w:rPr>
              <w:rFonts w:cstheme="minorHAnsi"/>
              <w:color w:val="44546A" w:themeColor="text2"/>
              <w:szCs w:val="20"/>
            </w:rPr>
            <w:id w:val="-256293444"/>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262D8A01" w14:textId="4007C539"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1F54A7AD" w14:textId="44CDCC90" w:rsidR="00610647" w:rsidRPr="00F753FB" w:rsidRDefault="00610647" w:rsidP="00610647">
            <w:pPr>
              <w:pStyle w:val="Akapitzlist"/>
              <w:numPr>
                <w:ilvl w:val="0"/>
                <w:numId w:val="10"/>
              </w:numPr>
              <w:ind w:left="454" w:hanging="283"/>
              <w:rPr>
                <w:sz w:val="20"/>
                <w:szCs w:val="20"/>
              </w:rPr>
            </w:pPr>
          </w:p>
        </w:tc>
        <w:tc>
          <w:tcPr>
            <w:tcW w:w="2410" w:type="dxa"/>
            <w:vAlign w:val="center"/>
          </w:tcPr>
          <w:p w14:paraId="0DB15285" w14:textId="0610F26A" w:rsidR="00610647" w:rsidRPr="008A7255" w:rsidRDefault="00610647" w:rsidP="00610647">
            <w:pPr>
              <w:rPr>
                <w:rFonts w:ascii="Calibri" w:eastAsia="Calibri" w:hAnsi="Calibri" w:cs="Times New Roman"/>
                <w:b/>
                <w:sz w:val="20"/>
                <w:lang w:eastAsia="pl-PL"/>
              </w:rPr>
            </w:pPr>
            <w:r w:rsidRPr="00426E65">
              <w:rPr>
                <w:rFonts w:cs="Calibri"/>
                <w:b/>
              </w:rPr>
              <w:t>Sprzęt/ wyposażenie do analiz laboratoryjnych</w:t>
            </w:r>
          </w:p>
        </w:tc>
        <w:tc>
          <w:tcPr>
            <w:tcW w:w="1559" w:type="dxa"/>
            <w:vAlign w:val="center"/>
          </w:tcPr>
          <w:p w14:paraId="66B77468" w14:textId="77777777" w:rsidR="00610647" w:rsidRDefault="00610647" w:rsidP="00610647">
            <w:pPr>
              <w:rPr>
                <w:sz w:val="20"/>
                <w:szCs w:val="20"/>
              </w:rPr>
            </w:pPr>
          </w:p>
        </w:tc>
        <w:tc>
          <w:tcPr>
            <w:tcW w:w="4536" w:type="dxa"/>
            <w:vAlign w:val="center"/>
          </w:tcPr>
          <w:p w14:paraId="26F9AD8C" w14:textId="77777777" w:rsidR="00610647" w:rsidDel="004278AA" w:rsidRDefault="00610647" w:rsidP="00610647">
            <w:pPr>
              <w:rPr>
                <w:rFonts w:ascii="Times New Roman" w:hAnsi="Times New Roman" w:cs="Times New Roman"/>
                <w:b/>
              </w:rPr>
            </w:pPr>
          </w:p>
        </w:tc>
      </w:tr>
      <w:tr w:rsidR="00610647" w:rsidDel="004278AA" w14:paraId="2992BBDD" w14:textId="77777777" w:rsidTr="00335C93">
        <w:trPr>
          <w:trHeight w:val="1123"/>
          <w:jc w:val="center"/>
        </w:trPr>
        <w:sdt>
          <w:sdtPr>
            <w:rPr>
              <w:rFonts w:cstheme="minorHAnsi"/>
              <w:color w:val="44546A" w:themeColor="text2"/>
              <w:szCs w:val="20"/>
            </w:rPr>
            <w:id w:val="172701090"/>
            <w14:checkbox>
              <w14:checked w14:val="0"/>
              <w14:checkedState w14:val="2612" w14:font="MS Gothic"/>
              <w14:uncheckedState w14:val="2610" w14:font="MS Gothic"/>
            </w14:checkbox>
          </w:sdtPr>
          <w:sdtEndPr/>
          <w:sdtContent>
            <w:tc>
              <w:tcPr>
                <w:tcW w:w="704" w:type="dxa"/>
              </w:tcPr>
              <w:p w14:paraId="11361ACE" w14:textId="6856841E"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290243F2" w14:textId="548BC5F5" w:rsidR="00610647" w:rsidRDefault="00610647" w:rsidP="00610647">
            <w:pPr>
              <w:rPr>
                <w:i/>
                <w:iCs/>
                <w:sz w:val="20"/>
                <w:szCs w:val="20"/>
              </w:rPr>
            </w:pPr>
            <w:r w:rsidRPr="3E5FDD4D">
              <w:rPr>
                <w:i/>
                <w:iCs/>
                <w:sz w:val="20"/>
                <w:szCs w:val="20"/>
              </w:rPr>
              <w:t>Uzasadnienie wypełnienia zobowiązania, w tym:</w:t>
            </w:r>
          </w:p>
          <w:p w14:paraId="0C06FDBF" w14:textId="758C3E9C" w:rsidR="00610647" w:rsidRPr="00AB07E2" w:rsidRDefault="00610647" w:rsidP="00610647">
            <w:pPr>
              <w:pStyle w:val="Akapitzlist"/>
              <w:numPr>
                <w:ilvl w:val="0"/>
                <w:numId w:val="21"/>
              </w:numPr>
              <w:rPr>
                <w:rFonts w:ascii="Times New Roman" w:hAnsi="Times New Roman" w:cs="Times New Roman"/>
                <w:b/>
              </w:rPr>
            </w:pPr>
            <w:r>
              <w:rPr>
                <w:i/>
                <w:sz w:val="20"/>
              </w:rPr>
              <w:t>Listę planowanego sprzętu i/lub wyposażenia jaki Wykonawca zobowiązuje się dostarczyć wraz z ceną</w:t>
            </w:r>
            <w:r w:rsidR="00381EBC">
              <w:rPr>
                <w:i/>
                <w:sz w:val="20"/>
              </w:rPr>
              <w:t>,</w:t>
            </w:r>
          </w:p>
          <w:p w14:paraId="15B568F7" w14:textId="77777777" w:rsidR="00610647" w:rsidRPr="00CE4547" w:rsidRDefault="00610647" w:rsidP="00610647">
            <w:pPr>
              <w:pStyle w:val="Akapitzlist"/>
              <w:numPr>
                <w:ilvl w:val="0"/>
                <w:numId w:val="21"/>
              </w:numPr>
              <w:rPr>
                <w:rFonts w:ascii="Times New Roman" w:hAnsi="Times New Roman" w:cs="Times New Roman"/>
                <w:b/>
              </w:rPr>
            </w:pPr>
            <w:r>
              <w:rPr>
                <w:i/>
                <w:sz w:val="20"/>
              </w:rPr>
              <w:t>korzyści z wyposażenia</w:t>
            </w:r>
            <w:r w:rsidR="00381EBC">
              <w:rPr>
                <w:i/>
                <w:sz w:val="20"/>
              </w:rPr>
              <w:t>.</w:t>
            </w:r>
          </w:p>
          <w:p w14:paraId="7B91F5E1" w14:textId="21EB0A40" w:rsidR="00CE4547" w:rsidRPr="00AB07E2" w:rsidDel="004278AA" w:rsidRDefault="00CE4547" w:rsidP="00CE4547">
            <w:pPr>
              <w:pStyle w:val="Akapitzlist"/>
              <w:numPr>
                <w:ilvl w:val="0"/>
                <w:numId w:val="21"/>
              </w:numPr>
              <w:rPr>
                <w:rFonts w:ascii="Times New Roman" w:hAnsi="Times New Roman" w:cs="Times New Roman"/>
                <w:b/>
              </w:rPr>
            </w:pPr>
            <w:r w:rsidRPr="00CE4547">
              <w:rPr>
                <w:i/>
                <w:sz w:val="20"/>
              </w:rPr>
              <w:t>w przypadku gdy przyszły Użytkownik Demonstratora dysponuje już specjalistycznym laboratorium, należy podać listę sprzętu lub wyposażenia jaki Użytkownik posiada.</w:t>
            </w:r>
          </w:p>
        </w:tc>
      </w:tr>
      <w:tr w:rsidR="00610647" w:rsidDel="004278AA" w14:paraId="5AF9AEE0" w14:textId="77777777" w:rsidTr="00335C93">
        <w:trPr>
          <w:trHeight w:val="1123"/>
          <w:jc w:val="center"/>
        </w:trPr>
        <w:sdt>
          <w:sdtPr>
            <w:rPr>
              <w:rFonts w:cstheme="minorHAnsi"/>
              <w:color w:val="44546A" w:themeColor="text2"/>
              <w:szCs w:val="20"/>
            </w:rPr>
            <w:id w:val="-1272014179"/>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D14C35B" w14:textId="66A6DADE" w:rsidR="00610647" w:rsidRPr="00610647" w:rsidDel="004278AA" w:rsidRDefault="00610647" w:rsidP="00610647">
                <w:pPr>
                  <w:ind w:left="171"/>
                  <w:rPr>
                    <w:rFonts w:ascii="Times New Roman" w:hAnsi="Times New Roman" w:cs="Times New Roman"/>
                    <w:b/>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535FF92C" w14:textId="45AF31C2" w:rsidR="00610647" w:rsidRPr="00F753FB" w:rsidDel="004278AA" w:rsidRDefault="00610647" w:rsidP="00610647">
            <w:pPr>
              <w:pStyle w:val="Akapitzlist"/>
              <w:numPr>
                <w:ilvl w:val="0"/>
                <w:numId w:val="10"/>
              </w:numPr>
              <w:ind w:left="454" w:hanging="283"/>
              <w:rPr>
                <w:rFonts w:ascii="Times New Roman" w:hAnsi="Times New Roman" w:cs="Times New Roman"/>
                <w:b/>
              </w:rPr>
            </w:pPr>
          </w:p>
        </w:tc>
        <w:tc>
          <w:tcPr>
            <w:tcW w:w="2410" w:type="dxa"/>
            <w:shd w:val="clear" w:color="auto" w:fill="auto"/>
            <w:vAlign w:val="center"/>
          </w:tcPr>
          <w:p w14:paraId="23E6EFE4" w14:textId="5AFD4A79" w:rsidR="00610647" w:rsidRPr="00145837" w:rsidDel="004278AA" w:rsidRDefault="00610647" w:rsidP="00610647">
            <w:pPr>
              <w:rPr>
                <w:rFonts w:ascii="Times New Roman" w:hAnsi="Times New Roman" w:cs="Times New Roman"/>
                <w:b/>
              </w:rPr>
            </w:pPr>
            <w:r w:rsidRPr="00426E65">
              <w:rPr>
                <w:rFonts w:cs="Calibri"/>
                <w:b/>
              </w:rPr>
              <w:t>Dodatkowe opomiarowanie ciągu technologicznego</w:t>
            </w:r>
          </w:p>
        </w:tc>
        <w:tc>
          <w:tcPr>
            <w:tcW w:w="1559" w:type="dxa"/>
            <w:shd w:val="clear" w:color="auto" w:fill="auto"/>
            <w:vAlign w:val="center"/>
          </w:tcPr>
          <w:p w14:paraId="6D8DCEAC"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6AEB2BBC" w14:textId="59FCD40E" w:rsidR="00610647" w:rsidDel="004278AA" w:rsidRDefault="00610647" w:rsidP="00610647">
            <w:pPr>
              <w:rPr>
                <w:rFonts w:ascii="Times New Roman" w:hAnsi="Times New Roman" w:cs="Times New Roman"/>
                <w:b/>
              </w:rPr>
            </w:pPr>
          </w:p>
        </w:tc>
      </w:tr>
      <w:tr w:rsidR="00610647" w:rsidDel="004278AA" w14:paraId="63A8B002" w14:textId="77777777" w:rsidTr="00335C93">
        <w:trPr>
          <w:trHeight w:val="1123"/>
          <w:jc w:val="center"/>
        </w:trPr>
        <w:sdt>
          <w:sdtPr>
            <w:rPr>
              <w:rFonts w:cstheme="minorHAnsi"/>
              <w:color w:val="44546A" w:themeColor="text2"/>
              <w:szCs w:val="20"/>
            </w:rPr>
            <w:id w:val="1414433691"/>
            <w14:checkbox>
              <w14:checked w14:val="0"/>
              <w14:checkedState w14:val="2612" w14:font="MS Gothic"/>
              <w14:uncheckedState w14:val="2610" w14:font="MS Gothic"/>
            </w14:checkbox>
          </w:sdtPr>
          <w:sdtEndPr/>
          <w:sdtContent>
            <w:tc>
              <w:tcPr>
                <w:tcW w:w="704" w:type="dxa"/>
              </w:tcPr>
              <w:p w14:paraId="679FEC45" w14:textId="0C3AB9F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42EB0447" w14:textId="6C111D5A" w:rsidR="00610647" w:rsidRDefault="00610647" w:rsidP="00610647">
            <w:pPr>
              <w:rPr>
                <w:i/>
                <w:iCs/>
                <w:sz w:val="20"/>
                <w:szCs w:val="20"/>
              </w:rPr>
            </w:pPr>
            <w:r w:rsidRPr="3E5FDD4D">
              <w:rPr>
                <w:i/>
                <w:iCs/>
                <w:sz w:val="20"/>
                <w:szCs w:val="20"/>
              </w:rPr>
              <w:t>Uzasadnienie wypełnienia zobowiązania, w tym:</w:t>
            </w:r>
          </w:p>
          <w:p w14:paraId="2901CD02" w14:textId="73CD7EB5" w:rsidR="00610647" w:rsidRPr="00AB07E2" w:rsidRDefault="00610647" w:rsidP="00610647">
            <w:pPr>
              <w:pStyle w:val="Akapitzlist"/>
              <w:numPr>
                <w:ilvl w:val="0"/>
                <w:numId w:val="21"/>
              </w:numPr>
              <w:rPr>
                <w:rFonts w:ascii="Times New Roman" w:hAnsi="Times New Roman" w:cs="Times New Roman"/>
                <w:b/>
              </w:rPr>
            </w:pPr>
            <w:r>
              <w:rPr>
                <w:i/>
                <w:sz w:val="20"/>
              </w:rPr>
              <w:t>Listę dodatkowego opomiarowania</w:t>
            </w:r>
            <w:r w:rsidR="00CE4547">
              <w:rPr>
                <w:i/>
                <w:sz w:val="20"/>
              </w:rPr>
              <w:t xml:space="preserve"> wraz z ceną</w:t>
            </w:r>
            <w:r w:rsidR="00381EBC">
              <w:rPr>
                <w:i/>
                <w:sz w:val="20"/>
              </w:rPr>
              <w:t>,</w:t>
            </w:r>
          </w:p>
          <w:p w14:paraId="4997E7E9" w14:textId="2967487D" w:rsidR="00610647" w:rsidDel="004278AA" w:rsidRDefault="00610647" w:rsidP="00610647">
            <w:pPr>
              <w:pStyle w:val="Akapitzlist"/>
              <w:numPr>
                <w:ilvl w:val="0"/>
                <w:numId w:val="21"/>
              </w:numPr>
              <w:rPr>
                <w:rFonts w:ascii="Times New Roman" w:hAnsi="Times New Roman" w:cs="Times New Roman"/>
                <w:b/>
              </w:rPr>
            </w:pPr>
            <w:r>
              <w:rPr>
                <w:i/>
                <w:sz w:val="20"/>
              </w:rPr>
              <w:t>korzyści z opomiarowania</w:t>
            </w:r>
            <w:r w:rsidR="00381EBC">
              <w:rPr>
                <w:i/>
                <w:sz w:val="20"/>
              </w:rPr>
              <w:t>.</w:t>
            </w:r>
          </w:p>
        </w:tc>
      </w:tr>
      <w:tr w:rsidR="00610647" w:rsidDel="004278AA" w14:paraId="1CB75636" w14:textId="77777777" w:rsidTr="00335C93">
        <w:trPr>
          <w:trHeight w:val="1123"/>
          <w:jc w:val="center"/>
        </w:trPr>
        <w:sdt>
          <w:sdtPr>
            <w:rPr>
              <w:rFonts w:cstheme="minorHAnsi"/>
              <w:color w:val="44546A" w:themeColor="text2"/>
              <w:szCs w:val="20"/>
            </w:rPr>
            <w:id w:val="441570438"/>
            <w14:checkbox>
              <w14:checked w14:val="0"/>
              <w14:checkedState w14:val="2612" w14:font="MS Gothic"/>
              <w14:uncheckedState w14:val="2610" w14:font="MS Gothic"/>
            </w14:checkbox>
          </w:sdtPr>
          <w:sdtEndPr/>
          <w:sdtContent>
            <w:tc>
              <w:tcPr>
                <w:tcW w:w="704" w:type="dxa"/>
                <w:shd w:val="clear" w:color="auto" w:fill="C5E0B3" w:themeFill="accent6" w:themeFillTint="66"/>
              </w:tcPr>
              <w:p w14:paraId="6E2B19C9" w14:textId="418BB3DB"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07EAEA95" w14:textId="6D3D9286" w:rsidR="00610647" w:rsidRPr="00F753FB" w:rsidRDefault="00610647" w:rsidP="00610647">
            <w:pPr>
              <w:pStyle w:val="Akapitzlist"/>
              <w:numPr>
                <w:ilvl w:val="0"/>
                <w:numId w:val="10"/>
              </w:numPr>
              <w:ind w:left="454" w:hanging="283"/>
              <w:rPr>
                <w:sz w:val="20"/>
                <w:szCs w:val="20"/>
              </w:rPr>
            </w:pPr>
          </w:p>
        </w:tc>
        <w:tc>
          <w:tcPr>
            <w:tcW w:w="2410" w:type="dxa"/>
            <w:shd w:val="clear" w:color="auto" w:fill="auto"/>
            <w:vAlign w:val="center"/>
          </w:tcPr>
          <w:p w14:paraId="5A35F8D2" w14:textId="62194A71" w:rsidR="00610647" w:rsidRPr="00426E65" w:rsidRDefault="00610647" w:rsidP="00610647">
            <w:pPr>
              <w:rPr>
                <w:rFonts w:cs="Calibri"/>
                <w:b/>
              </w:rPr>
            </w:pPr>
            <w:r w:rsidRPr="000A0270">
              <w:rPr>
                <w:rFonts w:cs="Calibri"/>
                <w:b/>
                <w:color w:val="000000" w:themeColor="text1"/>
              </w:rPr>
              <w:t>Zintegrowany system informatyczny</w:t>
            </w:r>
          </w:p>
        </w:tc>
        <w:tc>
          <w:tcPr>
            <w:tcW w:w="1559" w:type="dxa"/>
            <w:shd w:val="clear" w:color="auto" w:fill="auto"/>
            <w:vAlign w:val="center"/>
          </w:tcPr>
          <w:p w14:paraId="63976DF3"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4361DF11" w14:textId="77777777" w:rsidR="00610647" w:rsidDel="004278AA" w:rsidRDefault="00610647" w:rsidP="00610647">
            <w:pPr>
              <w:rPr>
                <w:rFonts w:ascii="Times New Roman" w:hAnsi="Times New Roman" w:cs="Times New Roman"/>
                <w:b/>
              </w:rPr>
            </w:pPr>
          </w:p>
        </w:tc>
      </w:tr>
      <w:tr w:rsidR="00610647" w:rsidDel="004278AA" w14:paraId="15C6B1A2" w14:textId="77777777" w:rsidTr="00335C93">
        <w:trPr>
          <w:trHeight w:val="1123"/>
          <w:jc w:val="center"/>
        </w:trPr>
        <w:sdt>
          <w:sdtPr>
            <w:rPr>
              <w:rFonts w:cstheme="minorHAnsi"/>
              <w:color w:val="44546A" w:themeColor="text2"/>
              <w:szCs w:val="20"/>
            </w:rPr>
            <w:id w:val="1325389028"/>
            <w14:checkbox>
              <w14:checked w14:val="0"/>
              <w14:checkedState w14:val="2612" w14:font="MS Gothic"/>
              <w14:uncheckedState w14:val="2610" w14:font="MS Gothic"/>
            </w14:checkbox>
          </w:sdtPr>
          <w:sdtEndPr/>
          <w:sdtContent>
            <w:tc>
              <w:tcPr>
                <w:tcW w:w="704" w:type="dxa"/>
              </w:tcPr>
              <w:p w14:paraId="170EF836" w14:textId="4D4F2E17" w:rsidR="00610647" w:rsidRPr="3E5FDD4D" w:rsidRDefault="00610647" w:rsidP="00610647">
                <w:pPr>
                  <w:spacing w:before="240"/>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36D058DE" w14:textId="476F61FD" w:rsidR="00610647" w:rsidRDefault="00610647" w:rsidP="00610647">
            <w:pPr>
              <w:spacing w:before="240"/>
              <w:rPr>
                <w:i/>
                <w:iCs/>
                <w:sz w:val="20"/>
                <w:szCs w:val="20"/>
              </w:rPr>
            </w:pPr>
            <w:r w:rsidRPr="3E5FDD4D">
              <w:rPr>
                <w:i/>
                <w:iCs/>
                <w:sz w:val="20"/>
                <w:szCs w:val="20"/>
              </w:rPr>
              <w:t>Uzasadnienie spełnienia wymagania, w tym:</w:t>
            </w:r>
          </w:p>
          <w:p w14:paraId="71EE0C72" w14:textId="3C684E1A" w:rsidR="00610647" w:rsidRPr="00140FE7" w:rsidRDefault="00610647" w:rsidP="00610647">
            <w:pPr>
              <w:pStyle w:val="Akapitzlist"/>
              <w:numPr>
                <w:ilvl w:val="0"/>
                <w:numId w:val="22"/>
              </w:numPr>
              <w:rPr>
                <w:rFonts w:ascii="Times New Roman" w:hAnsi="Times New Roman" w:cs="Times New Roman"/>
                <w:b/>
                <w:i/>
              </w:rPr>
            </w:pPr>
            <w:r>
              <w:rPr>
                <w:rFonts w:cstheme="minorHAnsi"/>
                <w:i/>
                <w:sz w:val="20"/>
              </w:rPr>
              <w:t xml:space="preserve">opis sposobu działania systemu wraz z określeniem jego funkcjonalności </w:t>
            </w:r>
            <w:r w:rsidRPr="00AB07E2">
              <w:rPr>
                <w:rFonts w:cstheme="minorHAnsi"/>
                <w:i/>
                <w:sz w:val="20"/>
                <w:szCs w:val="20"/>
              </w:rPr>
              <w:t>oraz osiągniętych dzięki nim celów</w:t>
            </w:r>
            <w:r w:rsidR="00381EBC">
              <w:rPr>
                <w:rFonts w:cstheme="minorHAnsi"/>
                <w:i/>
                <w:sz w:val="20"/>
                <w:szCs w:val="20"/>
              </w:rPr>
              <w:t>,</w:t>
            </w:r>
          </w:p>
          <w:p w14:paraId="54605C69" w14:textId="77777777" w:rsidR="00610647" w:rsidRPr="00706968" w:rsidRDefault="00610647" w:rsidP="00610647">
            <w:pPr>
              <w:pStyle w:val="Akapitzlist"/>
              <w:numPr>
                <w:ilvl w:val="0"/>
                <w:numId w:val="22"/>
              </w:numPr>
              <w:rPr>
                <w:rFonts w:ascii="Times New Roman" w:hAnsi="Times New Roman" w:cs="Times New Roman"/>
                <w:b/>
                <w:i/>
              </w:rPr>
            </w:pPr>
            <w:r w:rsidRPr="00706968">
              <w:rPr>
                <w:rFonts w:cstheme="minorHAnsi"/>
                <w:i/>
                <w:sz w:val="20"/>
                <w:szCs w:val="20"/>
              </w:rPr>
              <w:t>opis sposobu zapewnienia autonomiczności</w:t>
            </w:r>
            <w:r>
              <w:rPr>
                <w:rFonts w:cstheme="minorHAnsi"/>
                <w:i/>
                <w:sz w:val="20"/>
                <w:szCs w:val="20"/>
              </w:rPr>
              <w:t xml:space="preserve"> z wyszczególnieniem zastosowanych technologii,</w:t>
            </w:r>
          </w:p>
          <w:p w14:paraId="7965A603" w14:textId="05456714" w:rsidR="00610647" w:rsidRPr="00AB07E2" w:rsidRDefault="00610647" w:rsidP="00610647">
            <w:pPr>
              <w:pStyle w:val="Akapitzlist"/>
              <w:numPr>
                <w:ilvl w:val="0"/>
                <w:numId w:val="22"/>
              </w:numPr>
              <w:rPr>
                <w:rFonts w:ascii="Times New Roman" w:hAnsi="Times New Roman" w:cs="Times New Roman"/>
                <w:b/>
                <w:i/>
              </w:rPr>
            </w:pPr>
            <w:r>
              <w:rPr>
                <w:rFonts w:cstheme="minorHAnsi"/>
                <w:i/>
                <w:sz w:val="20"/>
                <w:szCs w:val="20"/>
              </w:rPr>
              <w:t>poziom</w:t>
            </w:r>
            <w:r w:rsidRPr="00706968">
              <w:rPr>
                <w:rFonts w:cstheme="minorHAnsi"/>
                <w:i/>
                <w:sz w:val="20"/>
                <w:szCs w:val="20"/>
              </w:rPr>
              <w:t xml:space="preserve"> autonomiczności </w:t>
            </w:r>
            <w:r>
              <w:rPr>
                <w:rFonts w:cstheme="minorHAnsi"/>
                <w:i/>
                <w:sz w:val="20"/>
                <w:szCs w:val="20"/>
              </w:rPr>
              <w:t>Oczyszczalni</w:t>
            </w:r>
            <w:r w:rsidRPr="00706968">
              <w:rPr>
                <w:rFonts w:cstheme="minorHAnsi"/>
                <w:i/>
                <w:sz w:val="20"/>
                <w:szCs w:val="20"/>
              </w:rPr>
              <w:t xml:space="preserve"> oraz poz</w:t>
            </w:r>
            <w:r>
              <w:rPr>
                <w:rFonts w:cstheme="minorHAnsi"/>
                <w:i/>
                <w:sz w:val="20"/>
                <w:szCs w:val="20"/>
              </w:rPr>
              <w:t>iom</w:t>
            </w:r>
            <w:r w:rsidRPr="00706968">
              <w:rPr>
                <w:rFonts w:cstheme="minorHAnsi"/>
                <w:i/>
                <w:sz w:val="20"/>
                <w:szCs w:val="20"/>
              </w:rPr>
              <w:t xml:space="preserve"> zaangażowania operatora w sterowanie </w:t>
            </w:r>
            <w:r>
              <w:rPr>
                <w:rFonts w:cstheme="minorHAnsi"/>
                <w:i/>
                <w:sz w:val="20"/>
                <w:szCs w:val="20"/>
              </w:rPr>
              <w:t>Oczyszczalni</w:t>
            </w:r>
            <w:r w:rsidR="00381EBC">
              <w:rPr>
                <w:rFonts w:cstheme="minorHAnsi"/>
                <w:i/>
                <w:sz w:val="20"/>
                <w:szCs w:val="20"/>
              </w:rPr>
              <w:t>.</w:t>
            </w:r>
            <w:r w:rsidR="00381EBC" w:rsidRPr="00706968">
              <w:rPr>
                <w:rFonts w:cstheme="minorHAnsi"/>
                <w:i/>
                <w:sz w:val="20"/>
                <w:szCs w:val="20"/>
              </w:rPr>
              <w:t xml:space="preserve"> </w:t>
            </w:r>
          </w:p>
          <w:p w14:paraId="705F5EDA" w14:textId="51D0155C" w:rsidR="00610647" w:rsidDel="004278AA" w:rsidRDefault="00610647" w:rsidP="00610647">
            <w:pPr>
              <w:rPr>
                <w:rFonts w:ascii="Times New Roman" w:hAnsi="Times New Roman" w:cs="Times New Roman"/>
                <w:b/>
              </w:rPr>
            </w:pPr>
          </w:p>
        </w:tc>
      </w:tr>
    </w:tbl>
    <w:p w14:paraId="514571FD" w14:textId="60097B48" w:rsidR="00E73B1A" w:rsidRDefault="00E73B1A" w:rsidP="00EA1FD5"/>
    <w:p w14:paraId="63A585C3" w14:textId="6E7F78DA" w:rsidR="009B7BEF" w:rsidRDefault="00E73B1A" w:rsidP="00EA1FD5">
      <w: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BA4019F" w:rsidR="00E73B1A" w:rsidRDefault="004278AA" w:rsidP="1FCDD34F">
      <w:pPr>
        <w:jc w:val="both"/>
        <w:rPr>
          <w:rFonts w:ascii="Calibri" w:eastAsia="Calibri" w:hAnsi="Calibri" w:cs="Calibri"/>
          <w:sz w:val="20"/>
          <w:szCs w:val="20"/>
        </w:rPr>
      </w:pPr>
      <w:r w:rsidRPr="1FCDD34F">
        <w:rPr>
          <w:sz w:val="20"/>
          <w:szCs w:val="20"/>
          <w:u w:val="single"/>
        </w:rPr>
        <w:t>Uwaga!</w:t>
      </w:r>
      <w:r w:rsidRPr="1FCDD34F">
        <w:rPr>
          <w:sz w:val="20"/>
          <w:szCs w:val="20"/>
        </w:rPr>
        <w:t xml:space="preserve"> Wnioskodawca musi zadeklarować</w:t>
      </w:r>
      <w:r w:rsidR="006B6C58" w:rsidRPr="1FCDD34F">
        <w:rPr>
          <w:sz w:val="20"/>
          <w:szCs w:val="20"/>
        </w:rPr>
        <w:t xml:space="preserve"> w Tabelach</w:t>
      </w:r>
      <w:r w:rsidRPr="1FCDD34F">
        <w:rPr>
          <w:sz w:val="20"/>
          <w:szCs w:val="20"/>
        </w:rPr>
        <w:t xml:space="preserve"> </w:t>
      </w:r>
      <w:r w:rsidR="006B6C58" w:rsidRPr="1FCDD34F">
        <w:rPr>
          <w:sz w:val="20"/>
          <w:szCs w:val="20"/>
        </w:rPr>
        <w:t>od F</w:t>
      </w:r>
      <w:r w:rsidRPr="1FCDD34F">
        <w:rPr>
          <w:sz w:val="20"/>
          <w:szCs w:val="20"/>
        </w:rPr>
        <w:t>.</w:t>
      </w:r>
      <w:r w:rsidR="006B6C58" w:rsidRPr="1FCDD34F">
        <w:rPr>
          <w:sz w:val="20"/>
          <w:szCs w:val="20"/>
        </w:rPr>
        <w:t>1</w:t>
      </w:r>
      <w:r w:rsidRPr="1FCDD34F">
        <w:rPr>
          <w:sz w:val="20"/>
          <w:szCs w:val="20"/>
        </w:rPr>
        <w:t xml:space="preserve"> </w:t>
      </w:r>
      <w:r w:rsidR="006B6C58" w:rsidRPr="1FCDD34F">
        <w:rPr>
          <w:sz w:val="20"/>
          <w:szCs w:val="20"/>
        </w:rPr>
        <w:t xml:space="preserve">do F.7 </w:t>
      </w:r>
      <w:r w:rsidRPr="1FCDD34F">
        <w:rPr>
          <w:sz w:val="20"/>
          <w:szCs w:val="20"/>
        </w:rPr>
        <w:t>wartości dla poszczególnych</w:t>
      </w:r>
      <w:r w:rsidR="000E2B23" w:rsidRPr="1FCDD34F">
        <w:rPr>
          <w:sz w:val="20"/>
          <w:szCs w:val="20"/>
        </w:rPr>
        <w:t xml:space="preserve"> W</w:t>
      </w:r>
      <w:r w:rsidRPr="1FCDD34F">
        <w:rPr>
          <w:sz w:val="20"/>
          <w:szCs w:val="20"/>
        </w:rPr>
        <w:t xml:space="preserve">ymagań </w:t>
      </w:r>
      <w:r w:rsidR="00AB07E2" w:rsidRPr="1FCDD34F">
        <w:rPr>
          <w:sz w:val="20"/>
          <w:szCs w:val="20"/>
        </w:rPr>
        <w:t>K</w:t>
      </w:r>
      <w:r w:rsidRPr="1FCDD34F">
        <w:rPr>
          <w:sz w:val="20"/>
          <w:szCs w:val="20"/>
        </w:rPr>
        <w:t xml:space="preserve">onkursowych, stawianych opracowywanej Technologii </w:t>
      </w:r>
      <w:r w:rsidR="00A26E00" w:rsidRPr="1FCDD34F">
        <w:rPr>
          <w:sz w:val="20"/>
          <w:szCs w:val="20"/>
        </w:rPr>
        <w:t>Oczyszczalni Przyszłości</w:t>
      </w:r>
      <w:r w:rsidR="00A67168" w:rsidRPr="1FCDD34F">
        <w:rPr>
          <w:sz w:val="20"/>
          <w:szCs w:val="20"/>
        </w:rPr>
        <w:t xml:space="preserve">, </w:t>
      </w:r>
      <w:r w:rsidRPr="1FCDD34F">
        <w:rPr>
          <w:sz w:val="20"/>
          <w:szCs w:val="20"/>
        </w:rPr>
        <w:t xml:space="preserve">opisanych </w:t>
      </w:r>
      <w:r w:rsidR="006965DA" w:rsidRPr="1FCDD34F">
        <w:rPr>
          <w:sz w:val="20"/>
          <w:szCs w:val="20"/>
        </w:rPr>
        <w:t xml:space="preserve">szczegółowo </w:t>
      </w:r>
      <w:r w:rsidRPr="1FCDD34F">
        <w:rPr>
          <w:sz w:val="20"/>
          <w:szCs w:val="20"/>
        </w:rPr>
        <w:t>w Załączniku nr 1 do Regulaminu</w:t>
      </w:r>
      <w:r w:rsidR="00A67168" w:rsidRPr="1FCDD34F">
        <w:rPr>
          <w:sz w:val="20"/>
          <w:szCs w:val="20"/>
        </w:rPr>
        <w:t>,</w:t>
      </w:r>
      <w:r w:rsidR="000E2B23" w:rsidRPr="1FCDD34F">
        <w:rPr>
          <w:sz w:val="20"/>
          <w:szCs w:val="20"/>
        </w:rPr>
        <w:t xml:space="preserve"> przy zachowaniu Wymagań Ob</w:t>
      </w:r>
      <w:r w:rsidR="00105D8F" w:rsidRPr="1FCDD34F">
        <w:rPr>
          <w:sz w:val="20"/>
          <w:szCs w:val="20"/>
        </w:rPr>
        <w:t>ligatory</w:t>
      </w:r>
      <w:r w:rsidR="006965DA" w:rsidRPr="1FCDD34F">
        <w:rPr>
          <w:sz w:val="20"/>
          <w:szCs w:val="20"/>
        </w:rPr>
        <w:t>jnych stawianych opracowywanej T</w:t>
      </w:r>
      <w:r w:rsidR="00105D8F" w:rsidRPr="1FCDD34F">
        <w:rPr>
          <w:sz w:val="20"/>
          <w:szCs w:val="20"/>
        </w:rPr>
        <w:t>echnologii</w:t>
      </w:r>
      <w:r w:rsidR="006965DA" w:rsidRPr="1FCDD34F">
        <w:rPr>
          <w:sz w:val="20"/>
          <w:szCs w:val="20"/>
        </w:rPr>
        <w:t>.</w:t>
      </w:r>
      <w:r w:rsidR="00FF66D3" w:rsidRPr="1FCDD34F">
        <w:rPr>
          <w:sz w:val="20"/>
          <w:szCs w:val="20"/>
        </w:rPr>
        <w:t xml:space="preserve"> W</w:t>
      </w:r>
      <w:r w:rsidR="0032582E" w:rsidRPr="1FCDD34F">
        <w:rPr>
          <w:sz w:val="20"/>
          <w:szCs w:val="20"/>
        </w:rPr>
        <w:t>nioskodawca</w:t>
      </w:r>
      <w:r w:rsidR="00FF66D3" w:rsidRPr="1FCDD34F">
        <w:rPr>
          <w:sz w:val="20"/>
          <w:szCs w:val="20"/>
        </w:rPr>
        <w:t xml:space="preserve"> zobligowany jest wpisać w kolumnie „</w:t>
      </w:r>
      <w:r w:rsidR="00FF66D3" w:rsidRPr="1FCDD34F">
        <w:rPr>
          <w:i/>
          <w:iCs/>
          <w:sz w:val="20"/>
          <w:szCs w:val="20"/>
        </w:rPr>
        <w:t>Deklarowana wartość</w:t>
      </w:r>
      <w:r w:rsidR="00FF66D3" w:rsidRPr="1FCDD34F">
        <w:rPr>
          <w:sz w:val="20"/>
          <w:szCs w:val="20"/>
        </w:rPr>
        <w:t xml:space="preserve">” </w:t>
      </w:r>
      <w:r w:rsidR="00A26E00" w:rsidRPr="1FCDD34F">
        <w:rPr>
          <w:sz w:val="20"/>
          <w:szCs w:val="20"/>
        </w:rPr>
        <w:t>wartości dla deklarowanej przez nich technologii z</w:t>
      </w:r>
      <w:r w:rsidR="00FF66D3" w:rsidRPr="1FCDD34F">
        <w:rPr>
          <w:sz w:val="20"/>
          <w:szCs w:val="20"/>
        </w:rPr>
        <w:t>godnie z opisem zawartym w Załączniku nr 1 do Regulaminu.</w:t>
      </w:r>
      <w:r w:rsidR="006965DA" w:rsidRPr="1FCDD34F">
        <w:rPr>
          <w:sz w:val="20"/>
          <w:szCs w:val="20"/>
        </w:rPr>
        <w:t xml:space="preserve"> Jednocześnie w kolumnie „</w:t>
      </w:r>
      <w:r w:rsidR="006965DA" w:rsidRPr="1FCDD34F">
        <w:rPr>
          <w:i/>
          <w:iCs/>
          <w:sz w:val="20"/>
          <w:szCs w:val="20"/>
        </w:rPr>
        <w:t>Uwagi</w:t>
      </w:r>
      <w:r w:rsidR="006965DA" w:rsidRPr="1FCDD34F">
        <w:rPr>
          <w:sz w:val="20"/>
          <w:szCs w:val="20"/>
        </w:rPr>
        <w:t>” W</w:t>
      </w:r>
      <w:r w:rsidR="0032582E" w:rsidRPr="1FCDD34F">
        <w:rPr>
          <w:sz w:val="20"/>
          <w:szCs w:val="20"/>
        </w:rPr>
        <w:t>nioskodawca</w:t>
      </w:r>
      <w:r w:rsidR="006965DA" w:rsidRPr="1FCDD34F">
        <w:rPr>
          <w:sz w:val="20"/>
          <w:szCs w:val="20"/>
        </w:rPr>
        <w:t xml:space="preserve"> może (lecz nie musi) wpisać swoje uwagi odnośnie </w:t>
      </w:r>
      <w:r w:rsidR="00FF66D3" w:rsidRPr="1FCDD34F">
        <w:rPr>
          <w:sz w:val="20"/>
          <w:szCs w:val="20"/>
        </w:rPr>
        <w:t>wartości zadeklarowanych dla</w:t>
      </w:r>
      <w:r w:rsidR="006965DA" w:rsidRPr="1FCDD34F">
        <w:rPr>
          <w:sz w:val="20"/>
          <w:szCs w:val="20"/>
        </w:rPr>
        <w:t xml:space="preserve"> danego </w:t>
      </w:r>
      <w:r w:rsidR="00FF66D3" w:rsidRPr="1FCDD34F">
        <w:rPr>
          <w:sz w:val="20"/>
          <w:szCs w:val="20"/>
        </w:rPr>
        <w:t>wymagania</w:t>
      </w:r>
      <w:r w:rsidR="0C7D83AD" w:rsidRPr="1FCDD34F">
        <w:rPr>
          <w:sz w:val="20"/>
          <w:szCs w:val="20"/>
        </w:rPr>
        <w:t>.</w:t>
      </w:r>
      <w:r w:rsidR="006965DA" w:rsidRPr="1FCDD34F">
        <w:rPr>
          <w:sz w:val="20"/>
          <w:szCs w:val="20"/>
        </w:rPr>
        <w:t xml:space="preserve"> W</w:t>
      </w:r>
      <w:r w:rsidR="0032582E" w:rsidRPr="1FCDD34F">
        <w:rPr>
          <w:sz w:val="20"/>
          <w:szCs w:val="20"/>
        </w:rPr>
        <w:t xml:space="preserve">nioskodawca </w:t>
      </w:r>
      <w:r w:rsidR="006965DA" w:rsidRPr="1FCDD34F">
        <w:rPr>
          <w:sz w:val="20"/>
          <w:szCs w:val="20"/>
        </w:rPr>
        <w:t>zobligowany jest, aby w polu „</w:t>
      </w:r>
      <w:r w:rsidR="00A26E00" w:rsidRPr="1FCDD34F">
        <w:rPr>
          <w:i/>
          <w:iCs/>
          <w:sz w:val="20"/>
          <w:szCs w:val="20"/>
        </w:rPr>
        <w:t>Uzasadnienie wypełnienia zobowiązania”</w:t>
      </w:r>
      <w:r w:rsidR="006965DA" w:rsidRPr="1FCDD34F">
        <w:rPr>
          <w:sz w:val="20"/>
          <w:szCs w:val="20"/>
        </w:rPr>
        <w:t xml:space="preserve"> zamieścić </w:t>
      </w:r>
      <w:r w:rsidR="00A26E00" w:rsidRPr="1FCDD34F">
        <w:rPr>
          <w:sz w:val="20"/>
          <w:szCs w:val="20"/>
        </w:rPr>
        <w:t>informacji w jaki sposób</w:t>
      </w:r>
      <w:r w:rsidR="006965DA" w:rsidRPr="1FCDD34F">
        <w:rPr>
          <w:sz w:val="20"/>
          <w:szCs w:val="20"/>
        </w:rPr>
        <w:t xml:space="preserve"> </w:t>
      </w:r>
      <w:r w:rsidR="00FF66D3" w:rsidRPr="1FCDD34F">
        <w:rPr>
          <w:sz w:val="20"/>
          <w:szCs w:val="20"/>
        </w:rPr>
        <w:t>deklaruje ich osiągnięcie</w:t>
      </w:r>
      <w:r w:rsidR="006965DA" w:rsidRPr="1FCDD34F">
        <w:rPr>
          <w:sz w:val="20"/>
          <w:szCs w:val="20"/>
        </w:rPr>
        <w:t>, w tym obliczeń</w:t>
      </w:r>
      <w:r w:rsidR="6996C26C" w:rsidRPr="1FCDD34F">
        <w:rPr>
          <w:sz w:val="20"/>
          <w:szCs w:val="20"/>
          <w:u w:val="single"/>
        </w:rPr>
        <w:t>.</w:t>
      </w:r>
    </w:p>
    <w:p w14:paraId="57B5DF9F" w14:textId="6F704916" w:rsidR="006B6C58" w:rsidRPr="00FF66D3" w:rsidRDefault="004278AA" w:rsidP="00FF66D3">
      <w:pPr>
        <w:jc w:val="both"/>
        <w:rPr>
          <w:i/>
          <w:color w:val="44546A" w:themeColor="text2"/>
          <w:sz w:val="18"/>
        </w:rPr>
      </w:pPr>
      <w:r w:rsidRPr="00F5763B">
        <w:rPr>
          <w:i/>
          <w:color w:val="44546A" w:themeColor="text2"/>
          <w:sz w:val="18"/>
        </w:rPr>
        <w:t>Tab</w:t>
      </w:r>
      <w:r w:rsidR="00FF66D3">
        <w:rPr>
          <w:i/>
          <w:color w:val="44546A" w:themeColor="text2"/>
          <w:sz w:val="18"/>
        </w:rPr>
        <w:t>e</w:t>
      </w:r>
      <w:r w:rsidRPr="00F5763B">
        <w:rPr>
          <w:i/>
          <w:color w:val="44546A" w:themeColor="text2"/>
          <w:sz w:val="18"/>
        </w:rPr>
        <w:t xml:space="preserve">la </w:t>
      </w:r>
      <w:r w:rsidR="006B6C58">
        <w:rPr>
          <w:i/>
          <w:color w:val="44546A" w:themeColor="text2"/>
          <w:sz w:val="18"/>
        </w:rPr>
        <w:t>F</w:t>
      </w:r>
      <w:r w:rsidRPr="00F5763B">
        <w:rPr>
          <w:i/>
          <w:color w:val="44546A" w:themeColor="text2"/>
          <w:sz w:val="18"/>
        </w:rPr>
        <w:t>.</w:t>
      </w:r>
      <w:r w:rsidR="006B6C58">
        <w:rPr>
          <w:i/>
          <w:color w:val="44546A" w:themeColor="text2"/>
          <w:sz w:val="18"/>
        </w:rPr>
        <w:t>1</w:t>
      </w:r>
      <w:r w:rsidR="009174D0">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sidR="006B6C58">
        <w:rPr>
          <w:i/>
          <w:color w:val="44546A" w:themeColor="text2"/>
          <w:sz w:val="18"/>
        </w:rPr>
        <w:t xml:space="preserve">- </w:t>
      </w:r>
      <w:r w:rsidR="00F04D1F" w:rsidRPr="00F04D1F">
        <w:rPr>
          <w:i/>
          <w:color w:val="44546A" w:themeColor="text2"/>
          <w:sz w:val="18"/>
        </w:rPr>
        <w:t>Całkowite Koszty modelowego Demonstratora Technologii</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1986010" w14:textId="77777777" w:rsidTr="00335C93">
        <w:trPr>
          <w:cantSplit/>
          <w:trHeight w:val="1428"/>
          <w:jc w:val="center"/>
        </w:trPr>
        <w:tc>
          <w:tcPr>
            <w:tcW w:w="704" w:type="dxa"/>
            <w:tcBorders>
              <w:bottom w:val="single" w:sz="4" w:space="0" w:color="auto"/>
            </w:tcBorders>
            <w:shd w:val="clear" w:color="auto" w:fill="A8D08D" w:themeFill="accent6" w:themeFillTint="99"/>
          </w:tcPr>
          <w:p w14:paraId="78178987"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03F3BC"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511A8B3" w14:textId="44AA3828" w:rsidR="002574E4" w:rsidRPr="00384B67" w:rsidRDefault="002574E4" w:rsidP="002574E4">
            <w:pPr>
              <w:spacing w:before="240"/>
              <w:jc w:val="both"/>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8126436" w14:textId="04853367" w:rsidR="002574E4" w:rsidRPr="00384B67" w:rsidRDefault="002574E4" w:rsidP="00A03287">
            <w:pPr>
              <w:spacing w:before="240"/>
              <w:jc w:val="both"/>
              <w:rPr>
                <w:rFonts w:cstheme="minorHAnsi"/>
                <w:b/>
                <w:sz w:val="20"/>
                <w:szCs w:val="20"/>
              </w:rPr>
            </w:pPr>
          </w:p>
        </w:tc>
        <w:tc>
          <w:tcPr>
            <w:tcW w:w="8363" w:type="dxa"/>
            <w:gridSpan w:val="3"/>
            <w:shd w:val="clear" w:color="auto" w:fill="A8D08D" w:themeFill="accent6" w:themeFillTint="99"/>
            <w:vAlign w:val="center"/>
          </w:tcPr>
          <w:p w14:paraId="1781975C" w14:textId="7C65E1B7" w:rsidR="002574E4" w:rsidRPr="00A03287" w:rsidRDefault="002574E4" w:rsidP="00E23BB9">
            <w:pPr>
              <w:jc w:val="both"/>
              <w:rPr>
                <w:sz w:val="20"/>
              </w:rPr>
            </w:pPr>
            <w:r w:rsidRPr="008A7255">
              <w:rPr>
                <w:sz w:val="20"/>
              </w:rPr>
              <w:t xml:space="preserve">W ramach </w:t>
            </w:r>
            <w:r>
              <w:rPr>
                <w:sz w:val="20"/>
              </w:rPr>
              <w:t>wymagania</w:t>
            </w:r>
            <w:r w:rsidRPr="008A7255">
              <w:rPr>
                <w:sz w:val="20"/>
              </w:rPr>
              <w:t xml:space="preserve"> </w:t>
            </w:r>
            <w:r>
              <w:rPr>
                <w:sz w:val="20"/>
                <w:u w:val="single"/>
              </w:rPr>
              <w:t>Całkowite Koszty modelowego Demonstratora Technologii</w:t>
            </w:r>
            <w:r w:rsidRPr="00CE7C50">
              <w:rPr>
                <w:sz w:val="20"/>
                <w:u w:val="single"/>
              </w:rPr>
              <w:t xml:space="preserve"> </w:t>
            </w:r>
            <w:r w:rsidRPr="008A7255">
              <w:rPr>
                <w:sz w:val="20"/>
              </w:rPr>
              <w:t xml:space="preserve">oceniana będzie deklarowana </w:t>
            </w:r>
            <w:r>
              <w:rPr>
                <w:sz w:val="20"/>
              </w:rPr>
              <w:t xml:space="preserve">wartość </w:t>
            </w:r>
            <w:r w:rsidRPr="00FA06D1">
              <w:rPr>
                <w:sz w:val="20"/>
              </w:rPr>
              <w:t>całkowitych wydatków finansowych</w:t>
            </w:r>
            <w:r>
              <w:rPr>
                <w:sz w:val="20"/>
              </w:rPr>
              <w:t xml:space="preserve"> (</w:t>
            </w:r>
            <w:r w:rsidRPr="00FA06D1">
              <w:rPr>
                <w:sz w:val="20"/>
              </w:rPr>
              <w:t>inwestycyjnych oraz operacyjnych</w:t>
            </w:r>
            <w:r>
              <w:rPr>
                <w:sz w:val="20"/>
              </w:rPr>
              <w:t>, wartości brutto)</w:t>
            </w:r>
            <w:r w:rsidRPr="00FA06D1">
              <w:rPr>
                <w:sz w:val="20"/>
              </w:rPr>
              <w:t xml:space="preserve"> dla modelowego Demonstratora Technologii w perspektywie 10 lat</w:t>
            </w:r>
            <w:r>
              <w:rPr>
                <w:sz w:val="20"/>
              </w:rPr>
              <w:t>, zgodnie z metodologią określoną w Załączniku nr 1 do Regulaminu.</w:t>
            </w:r>
          </w:p>
        </w:tc>
      </w:tr>
      <w:tr w:rsidR="002574E4" w:rsidRPr="00384B67" w:rsidDel="004278AA" w14:paraId="4D596B2B" w14:textId="77777777" w:rsidTr="00335C93">
        <w:trPr>
          <w:cantSplit/>
          <w:trHeight w:val="1123"/>
          <w:jc w:val="center"/>
        </w:trPr>
        <w:tc>
          <w:tcPr>
            <w:tcW w:w="704" w:type="dxa"/>
            <w:tcBorders>
              <w:tr2bl w:val="single" w:sz="4" w:space="0" w:color="auto"/>
            </w:tcBorders>
            <w:shd w:val="clear" w:color="auto" w:fill="A8D08D" w:themeFill="accent6" w:themeFillTint="99"/>
          </w:tcPr>
          <w:p w14:paraId="1C2DAFC1" w14:textId="1AF65B41"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750B2FF" w14:textId="4B3A71D4"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6DEFD17A" w14:textId="41B0CDE6"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12D11E3" w14:textId="1C9E559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3913F2E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2D08BD64" w14:textId="77777777" w:rsidTr="00335C93">
        <w:trPr>
          <w:cantSplit/>
          <w:trHeight w:val="1528"/>
          <w:jc w:val="center"/>
        </w:trPr>
        <w:sdt>
          <w:sdtPr>
            <w:rPr>
              <w:rFonts w:cstheme="minorHAnsi"/>
              <w:color w:val="44546A" w:themeColor="text2"/>
              <w:szCs w:val="20"/>
            </w:rPr>
            <w:id w:val="175108043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B4E78AE" w14:textId="18DDCB8A" w:rsidR="002574E4" w:rsidRPr="002574E4" w:rsidRDefault="002574E4" w:rsidP="002574E4">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A713638" w14:textId="2655F96C" w:rsidR="002574E4" w:rsidRPr="00CE7C50" w:rsidRDefault="002574E4" w:rsidP="002574E4">
            <w:pPr>
              <w:pStyle w:val="Akapitzlist"/>
              <w:numPr>
                <w:ilvl w:val="0"/>
                <w:numId w:val="11"/>
              </w:numPr>
              <w:ind w:left="454" w:hanging="283"/>
              <w:rPr>
                <w:rFonts w:cstheme="minorHAnsi"/>
                <w:sz w:val="20"/>
                <w:szCs w:val="20"/>
              </w:rPr>
            </w:pPr>
          </w:p>
        </w:tc>
        <w:tc>
          <w:tcPr>
            <w:tcW w:w="2977" w:type="dxa"/>
            <w:vAlign w:val="center"/>
          </w:tcPr>
          <w:p w14:paraId="643A0E3C" w14:textId="7EA90AD1" w:rsidR="002574E4" w:rsidRPr="00B03D86" w:rsidRDefault="002574E4" w:rsidP="002574E4">
            <w:pPr>
              <w:rPr>
                <w:rFonts w:cstheme="minorHAnsi"/>
                <w:b/>
                <w:sz w:val="20"/>
                <w:szCs w:val="20"/>
              </w:rPr>
            </w:pPr>
            <w:r w:rsidRPr="00CE7C50">
              <w:rPr>
                <w:rFonts w:cstheme="minorHAnsi"/>
                <w:b/>
                <w:sz w:val="20"/>
                <w:szCs w:val="20"/>
              </w:rPr>
              <w:t>Całkowite Koszty modelowego Demonstratora Technologii</w:t>
            </w:r>
          </w:p>
        </w:tc>
        <w:tc>
          <w:tcPr>
            <w:tcW w:w="2835" w:type="dxa"/>
            <w:vAlign w:val="center"/>
          </w:tcPr>
          <w:p w14:paraId="3777F1DC" w14:textId="60E6A837" w:rsidR="002574E4" w:rsidRPr="00D228C1" w:rsidDel="004278AA" w:rsidRDefault="002574E4" w:rsidP="002574E4">
            <w:pPr>
              <w:rPr>
                <w:rFonts w:cstheme="minorHAnsi"/>
                <w:sz w:val="20"/>
                <w:szCs w:val="20"/>
              </w:rPr>
            </w:pPr>
          </w:p>
        </w:tc>
        <w:tc>
          <w:tcPr>
            <w:tcW w:w="2551" w:type="dxa"/>
          </w:tcPr>
          <w:p w14:paraId="0F8644C4" w14:textId="77777777" w:rsidR="002574E4" w:rsidRPr="008A7255" w:rsidDel="004278AA" w:rsidRDefault="002574E4" w:rsidP="002574E4">
            <w:pPr>
              <w:rPr>
                <w:rFonts w:cstheme="minorHAnsi"/>
                <w:b/>
                <w:sz w:val="20"/>
                <w:szCs w:val="20"/>
              </w:rPr>
            </w:pPr>
          </w:p>
        </w:tc>
      </w:tr>
      <w:tr w:rsidR="002574E4" w:rsidRPr="00384B67" w:rsidDel="004278AA" w14:paraId="06BBAFF3" w14:textId="77777777" w:rsidTr="00335C93">
        <w:trPr>
          <w:cantSplit/>
          <w:trHeight w:val="1160"/>
          <w:jc w:val="center"/>
        </w:trPr>
        <w:tc>
          <w:tcPr>
            <w:tcW w:w="704" w:type="dxa"/>
          </w:tcPr>
          <w:p w14:paraId="66C64EA4" w14:textId="77777777" w:rsidR="002574E4" w:rsidRPr="002560AA" w:rsidRDefault="002574E4" w:rsidP="002574E4">
            <w:pPr>
              <w:rPr>
                <w:i/>
                <w:sz w:val="20"/>
              </w:rPr>
            </w:pPr>
          </w:p>
        </w:tc>
        <w:tc>
          <w:tcPr>
            <w:tcW w:w="9067" w:type="dxa"/>
            <w:gridSpan w:val="4"/>
            <w:vAlign w:val="center"/>
          </w:tcPr>
          <w:p w14:paraId="7924CF75" w14:textId="0166FB60" w:rsidR="002574E4" w:rsidRDefault="002574E4" w:rsidP="002574E4">
            <w:pPr>
              <w:rPr>
                <w:i/>
                <w:sz w:val="20"/>
              </w:rPr>
            </w:pPr>
            <w:r w:rsidRPr="002560AA">
              <w:rPr>
                <w:i/>
                <w:sz w:val="20"/>
              </w:rPr>
              <w:t>Uzasadnienie wypełnienia zobowiązania zawiera podanie wraz z opisem szczegółowych kosztów w tym:</w:t>
            </w:r>
          </w:p>
          <w:p w14:paraId="5E0716D3" w14:textId="71F6C13C"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Kb – całkowity koszt opracowania Instalacji Demonstracyjnej (modernizacji obiektu) z wszystkimi technologiami i wyposażeniem deklarowanym przez Wykonawcę</w:t>
            </w:r>
          </w:p>
          <w:p w14:paraId="5F52660F" w14:textId="2F836003"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Kt – koszty związane z zagospodarowaniem terenu deklarowane prze Wykonawcę</w:t>
            </w:r>
          </w:p>
          <w:p w14:paraId="77224050" w14:textId="35CBE2CE"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Kem – uśredniona cena w zł/rok za koszty energii elektrycznej, ciepła i innych mediów</w:t>
            </w:r>
          </w:p>
          <w:p w14:paraId="780A285B" w14:textId="10B7A7A3"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Ko – uśredniona cena w zł/rok za koszty obsługi </w:t>
            </w:r>
            <w:r>
              <w:rPr>
                <w:rFonts w:cstheme="minorHAnsi"/>
                <w:i/>
                <w:sz w:val="20"/>
                <w:szCs w:val="20"/>
              </w:rPr>
              <w:t>Demonstrator</w:t>
            </w:r>
            <w:r w:rsidRPr="007A6D43">
              <w:rPr>
                <w:rFonts w:cstheme="minorHAnsi"/>
                <w:i/>
                <w:sz w:val="20"/>
                <w:szCs w:val="20"/>
              </w:rPr>
              <w:t xml:space="preserve">a (wszystkie osoby zatrudnione przy obsłudze </w:t>
            </w:r>
            <w:r>
              <w:rPr>
                <w:rFonts w:cstheme="minorHAnsi"/>
                <w:i/>
                <w:sz w:val="20"/>
                <w:szCs w:val="20"/>
              </w:rPr>
              <w:t>Demonstrator</w:t>
            </w:r>
            <w:r w:rsidRPr="007A6D43">
              <w:rPr>
                <w:rFonts w:cstheme="minorHAnsi"/>
                <w:i/>
                <w:sz w:val="20"/>
                <w:szCs w:val="20"/>
              </w:rPr>
              <w:t>a pracują w oparciu o umowę o pracę zgodnie z przepisami prawa)</w:t>
            </w:r>
          </w:p>
          <w:p w14:paraId="38BB2F75" w14:textId="53AAB202"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Kme – uśredniona cena w zł/rok za koszty materiałów eksploatacyjnych oraz innych materiałów i części zużywalnych (wszystkie uwzględnione w obliczeniach części i materiały muszą być wymienione i poparte instrukcjami od producentów)</w:t>
            </w:r>
          </w:p>
          <w:p w14:paraId="001873D9"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Kch – uśredniona cena w zł/rok za koszty stosowanych chemikaliów i reagentów</w:t>
            </w:r>
          </w:p>
          <w:p w14:paraId="4521053A"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Ka – uśredniona cena w zł/rok za koszty administracji </w:t>
            </w:r>
          </w:p>
          <w:p w14:paraId="1ED26128" w14:textId="1B73A512" w:rsidR="002574E4" w:rsidRPr="007A6D43" w:rsidRDefault="002574E4" w:rsidP="002574E4">
            <w:pPr>
              <w:pStyle w:val="Akapitzlist"/>
              <w:numPr>
                <w:ilvl w:val="0"/>
                <w:numId w:val="25"/>
              </w:numPr>
              <w:rPr>
                <w:i/>
                <w:iCs/>
                <w:sz w:val="20"/>
                <w:szCs w:val="20"/>
              </w:rPr>
            </w:pPr>
            <w:r w:rsidRPr="67571B8F">
              <w:rPr>
                <w:i/>
                <w:iCs/>
                <w:sz w:val="20"/>
                <w:szCs w:val="20"/>
              </w:rPr>
              <w:t xml:space="preserve">Ks – uśredniona cena w zł/rok za koszty serwisowe (powyżej </w:t>
            </w:r>
            <w:r w:rsidR="00CE4547">
              <w:rPr>
                <w:i/>
                <w:iCs/>
                <w:sz w:val="20"/>
                <w:szCs w:val="20"/>
              </w:rPr>
              <w:t>2</w:t>
            </w:r>
            <w:r w:rsidR="00CE4547" w:rsidRPr="67571B8F">
              <w:rPr>
                <w:i/>
                <w:iCs/>
                <w:sz w:val="20"/>
                <w:szCs w:val="20"/>
              </w:rPr>
              <w:t xml:space="preserve"> </w:t>
            </w:r>
            <w:r w:rsidRPr="67571B8F">
              <w:rPr>
                <w:i/>
                <w:iCs/>
                <w:sz w:val="20"/>
                <w:szCs w:val="20"/>
              </w:rPr>
              <w:t xml:space="preserve">lat po sprawowanym serwisie przez Wykonawcę, koszty te w przeliczeniu na rok nie mogą być wyższe niż w pierwszych </w:t>
            </w:r>
            <w:r w:rsidR="00CE4547">
              <w:rPr>
                <w:i/>
                <w:iCs/>
                <w:sz w:val="20"/>
                <w:szCs w:val="20"/>
              </w:rPr>
              <w:t>2</w:t>
            </w:r>
            <w:r w:rsidR="00CE4547" w:rsidRPr="67571B8F">
              <w:rPr>
                <w:i/>
                <w:iCs/>
                <w:sz w:val="20"/>
                <w:szCs w:val="20"/>
              </w:rPr>
              <w:t xml:space="preserve"> </w:t>
            </w:r>
            <w:r w:rsidRPr="67571B8F">
              <w:rPr>
                <w:i/>
                <w:iCs/>
                <w:sz w:val="20"/>
                <w:szCs w:val="20"/>
              </w:rPr>
              <w:t>latach sprawowania serwisu)</w:t>
            </w:r>
          </w:p>
          <w:p w14:paraId="07E60FE7"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Kr – uśredniona cena w zł/rok za koszty remontów</w:t>
            </w:r>
          </w:p>
          <w:p w14:paraId="081773A2" w14:textId="1FFCD8A0" w:rsidR="002574E4" w:rsidRPr="007A6D43" w:rsidDel="004278AA" w:rsidRDefault="002574E4" w:rsidP="002574E4">
            <w:pPr>
              <w:pStyle w:val="Akapitzlist"/>
              <w:numPr>
                <w:ilvl w:val="0"/>
                <w:numId w:val="25"/>
              </w:numPr>
              <w:rPr>
                <w:rFonts w:cstheme="minorHAnsi"/>
                <w:sz w:val="20"/>
                <w:szCs w:val="20"/>
              </w:rPr>
            </w:pPr>
            <w:r w:rsidRPr="007A6D43">
              <w:rPr>
                <w:rFonts w:cstheme="minorHAnsi"/>
                <w:i/>
                <w:sz w:val="20"/>
                <w:szCs w:val="20"/>
              </w:rPr>
              <w:t>Ki – uśredniona cena w zł/rok za inne niezbędne poniesione koszty związane z prawidłowym funkcjonowaniem oczyszczalni</w:t>
            </w:r>
          </w:p>
        </w:tc>
      </w:tr>
    </w:tbl>
    <w:p w14:paraId="0ECC1EC0" w14:textId="77777777" w:rsidR="00335C93" w:rsidRDefault="00335C93" w:rsidP="008A3ABD">
      <w:pPr>
        <w:spacing w:before="240"/>
        <w:rPr>
          <w:i/>
          <w:color w:val="44546A" w:themeColor="text2"/>
          <w:sz w:val="18"/>
        </w:rPr>
      </w:pPr>
    </w:p>
    <w:p w14:paraId="1992FD8E" w14:textId="4295FB07" w:rsidR="006965DA" w:rsidRPr="00161DE4" w:rsidRDefault="00161DE4"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2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Wartość rynkowa produktów</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D18BB5D" w14:textId="77777777" w:rsidTr="00335C93">
        <w:trPr>
          <w:cantSplit/>
          <w:trHeight w:val="1123"/>
          <w:jc w:val="center"/>
        </w:trPr>
        <w:tc>
          <w:tcPr>
            <w:tcW w:w="704" w:type="dxa"/>
            <w:tcBorders>
              <w:bottom w:val="single" w:sz="4" w:space="0" w:color="auto"/>
            </w:tcBorders>
            <w:shd w:val="clear" w:color="auto" w:fill="A8D08D" w:themeFill="accent6" w:themeFillTint="99"/>
          </w:tcPr>
          <w:p w14:paraId="262108C1"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5C599BBE"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7233C30" w14:textId="74B8BABC"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846B994" w14:textId="2170957A" w:rsidR="002574E4" w:rsidRPr="00384B67" w:rsidRDefault="002574E4" w:rsidP="002574E4">
            <w:pPr>
              <w:rPr>
                <w:rFonts w:cstheme="minorHAnsi"/>
                <w:b/>
                <w:sz w:val="20"/>
                <w:szCs w:val="20"/>
              </w:rPr>
            </w:pPr>
          </w:p>
        </w:tc>
        <w:tc>
          <w:tcPr>
            <w:tcW w:w="8363" w:type="dxa"/>
            <w:gridSpan w:val="3"/>
            <w:shd w:val="clear" w:color="auto" w:fill="A8D08D" w:themeFill="accent6" w:themeFillTint="99"/>
            <w:vAlign w:val="center"/>
          </w:tcPr>
          <w:p w14:paraId="28045400" w14:textId="12A6E47A" w:rsidR="002574E4" w:rsidRDefault="002574E4" w:rsidP="002574E4">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CE7C50">
              <w:rPr>
                <w:sz w:val="20"/>
                <w:szCs w:val="20"/>
                <w:u w:val="single"/>
              </w:rPr>
              <w:t xml:space="preserve">Wartość rynkowa produktów </w:t>
            </w:r>
            <w:r>
              <w:rPr>
                <w:sz w:val="20"/>
                <w:szCs w:val="20"/>
              </w:rPr>
              <w:t>oceniana będzie deklarowana całkowita wartość</w:t>
            </w:r>
            <w:r w:rsidRPr="00FA06D1">
              <w:rPr>
                <w:sz w:val="20"/>
                <w:szCs w:val="20"/>
              </w:rPr>
              <w:t xml:space="preserve"> </w:t>
            </w:r>
            <w:r>
              <w:rPr>
                <w:sz w:val="20"/>
                <w:szCs w:val="20"/>
              </w:rPr>
              <w:t xml:space="preserve">wszystkich </w:t>
            </w:r>
            <w:r w:rsidRPr="00FA06D1">
              <w:rPr>
                <w:sz w:val="20"/>
                <w:szCs w:val="20"/>
              </w:rPr>
              <w:t>pr</w:t>
            </w:r>
            <w:r>
              <w:rPr>
                <w:sz w:val="20"/>
                <w:szCs w:val="20"/>
              </w:rPr>
              <w:t xml:space="preserve">oduktów wprowadzonych na rynek, </w:t>
            </w:r>
            <w:r w:rsidRPr="00FA06D1">
              <w:rPr>
                <w:sz w:val="20"/>
                <w:szCs w:val="20"/>
              </w:rPr>
              <w:t xml:space="preserve">określona na podstawie przedstawionej ilości </w:t>
            </w:r>
            <w:r>
              <w:rPr>
                <w:sz w:val="20"/>
                <w:szCs w:val="20"/>
              </w:rPr>
              <w:t xml:space="preserve">wszystkich wytworzonych produktów oraz cen ustalonych </w:t>
            </w:r>
            <w:r w:rsidRPr="00FA06D1">
              <w:rPr>
                <w:sz w:val="20"/>
                <w:szCs w:val="20"/>
              </w:rPr>
              <w:t xml:space="preserve">na podstawie jakości produktów w odniesieniu do referencyjnych produktów </w:t>
            </w:r>
            <w:r>
              <w:rPr>
                <w:sz w:val="20"/>
                <w:szCs w:val="20"/>
              </w:rPr>
              <w:t xml:space="preserve">dostępnych na rynku komercyjnym. </w:t>
            </w:r>
            <w:r w:rsidRPr="00FA06D1">
              <w:rPr>
                <w:sz w:val="20"/>
                <w:szCs w:val="20"/>
              </w:rPr>
              <w:t>Zamawiający wymaga udokumentowania aktualnych cen</w:t>
            </w:r>
            <w:r>
              <w:rPr>
                <w:sz w:val="20"/>
                <w:szCs w:val="20"/>
              </w:rPr>
              <w:t xml:space="preserve"> rynkowych</w:t>
            </w:r>
            <w:r w:rsidRPr="00FA06D1">
              <w:rPr>
                <w:sz w:val="20"/>
                <w:szCs w:val="20"/>
              </w:rPr>
              <w:t xml:space="preserve"> oraz </w:t>
            </w:r>
            <w:r>
              <w:rPr>
                <w:sz w:val="20"/>
                <w:szCs w:val="20"/>
              </w:rPr>
              <w:t xml:space="preserve">podania </w:t>
            </w:r>
            <w:r w:rsidRPr="00FA06D1">
              <w:rPr>
                <w:sz w:val="20"/>
                <w:szCs w:val="20"/>
              </w:rPr>
              <w:t>składu dla produktów referencyjnych</w:t>
            </w:r>
            <w:r>
              <w:rPr>
                <w:sz w:val="20"/>
                <w:szCs w:val="20"/>
              </w:rPr>
              <w:t xml:space="preserve">. </w:t>
            </w:r>
            <w:r w:rsidRPr="00FA06D1">
              <w:t xml:space="preserve"> </w:t>
            </w:r>
            <w:r>
              <w:rPr>
                <w:sz w:val="20"/>
                <w:szCs w:val="20"/>
              </w:rPr>
              <w:t>Wartość rynkowa produktów 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6710083B" w14:textId="77777777" w:rsidR="002574E4" w:rsidRPr="00384B67" w:rsidRDefault="002574E4" w:rsidP="002574E4">
            <w:pPr>
              <w:jc w:val="center"/>
              <w:rPr>
                <w:rFonts w:cstheme="minorHAnsi"/>
                <w:b/>
                <w:sz w:val="20"/>
                <w:szCs w:val="20"/>
              </w:rPr>
            </w:pPr>
          </w:p>
        </w:tc>
      </w:tr>
      <w:tr w:rsidR="002574E4" w:rsidRPr="00384B67" w:rsidDel="004278AA" w14:paraId="2B6CE495" w14:textId="77777777" w:rsidTr="00335C93">
        <w:trPr>
          <w:cantSplit/>
          <w:trHeight w:val="1123"/>
          <w:jc w:val="center"/>
        </w:trPr>
        <w:tc>
          <w:tcPr>
            <w:tcW w:w="704" w:type="dxa"/>
            <w:tcBorders>
              <w:tr2bl w:val="single" w:sz="4" w:space="0" w:color="auto"/>
            </w:tcBorders>
            <w:shd w:val="clear" w:color="auto" w:fill="A8D08D" w:themeFill="accent6" w:themeFillTint="99"/>
          </w:tcPr>
          <w:p w14:paraId="6B9BCEBE" w14:textId="77777777"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0E6834E" w14:textId="4A6A506A"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564829CA" w14:textId="04B3B8AA"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29781E4C" w14:textId="7777777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002F236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0A215542" w14:textId="77777777" w:rsidTr="00335C93">
        <w:trPr>
          <w:cantSplit/>
          <w:trHeight w:val="1366"/>
          <w:jc w:val="center"/>
        </w:trPr>
        <w:sdt>
          <w:sdtPr>
            <w:rPr>
              <w:rFonts w:cstheme="minorHAnsi"/>
              <w:color w:val="44546A" w:themeColor="text2"/>
              <w:szCs w:val="20"/>
            </w:rPr>
            <w:id w:val="-94715669"/>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6A05B1F2" w14:textId="6DE0C205" w:rsidR="002574E4" w:rsidRPr="002574E4" w:rsidRDefault="002574E4" w:rsidP="002574E4">
                <w:pPr>
                  <w:ind w:left="175"/>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0B89DF48" w14:textId="2AC88792" w:rsidR="002574E4" w:rsidRPr="00F04D1F" w:rsidRDefault="002574E4" w:rsidP="002574E4">
            <w:pPr>
              <w:pStyle w:val="Akapitzlist"/>
              <w:numPr>
                <w:ilvl w:val="0"/>
                <w:numId w:val="11"/>
              </w:numPr>
              <w:ind w:left="458" w:hanging="283"/>
              <w:rPr>
                <w:rFonts w:cstheme="minorHAnsi"/>
                <w:sz w:val="20"/>
                <w:szCs w:val="20"/>
              </w:rPr>
            </w:pPr>
          </w:p>
        </w:tc>
        <w:tc>
          <w:tcPr>
            <w:tcW w:w="2977" w:type="dxa"/>
            <w:vAlign w:val="center"/>
          </w:tcPr>
          <w:p w14:paraId="43478308" w14:textId="5AE1363D" w:rsidR="002574E4" w:rsidRPr="00FA06D1" w:rsidRDefault="002574E4" w:rsidP="002574E4">
            <w:pPr>
              <w:rPr>
                <w:rFonts w:cstheme="minorHAnsi"/>
                <w:b/>
                <w:sz w:val="20"/>
                <w:szCs w:val="20"/>
              </w:rPr>
            </w:pPr>
            <w:r w:rsidRPr="00FA06D1">
              <w:rPr>
                <w:b/>
                <w:sz w:val="20"/>
                <w:szCs w:val="20"/>
              </w:rPr>
              <w:t>Wartość rynkowa produktów</w:t>
            </w:r>
          </w:p>
        </w:tc>
        <w:tc>
          <w:tcPr>
            <w:tcW w:w="2835" w:type="dxa"/>
            <w:vAlign w:val="center"/>
          </w:tcPr>
          <w:p w14:paraId="297A9463" w14:textId="77777777" w:rsidR="002574E4" w:rsidRPr="00D228C1" w:rsidDel="004278AA" w:rsidRDefault="002574E4" w:rsidP="002574E4">
            <w:pPr>
              <w:rPr>
                <w:rFonts w:cstheme="minorHAnsi"/>
                <w:sz w:val="20"/>
                <w:szCs w:val="20"/>
              </w:rPr>
            </w:pPr>
          </w:p>
        </w:tc>
        <w:tc>
          <w:tcPr>
            <w:tcW w:w="2551" w:type="dxa"/>
          </w:tcPr>
          <w:p w14:paraId="5E9B6292" w14:textId="77777777" w:rsidR="002574E4" w:rsidRPr="008A7255" w:rsidDel="004278AA" w:rsidRDefault="002574E4" w:rsidP="002574E4">
            <w:pPr>
              <w:rPr>
                <w:rFonts w:cstheme="minorHAnsi"/>
                <w:b/>
                <w:sz w:val="20"/>
                <w:szCs w:val="20"/>
              </w:rPr>
            </w:pPr>
          </w:p>
        </w:tc>
      </w:tr>
      <w:tr w:rsidR="002574E4" w:rsidRPr="00384B67" w:rsidDel="004278AA" w14:paraId="45E95FFD" w14:textId="77777777" w:rsidTr="00335C93">
        <w:trPr>
          <w:cantSplit/>
          <w:trHeight w:val="975"/>
          <w:jc w:val="center"/>
        </w:trPr>
        <w:sdt>
          <w:sdtPr>
            <w:rPr>
              <w:rFonts w:cstheme="minorHAnsi"/>
              <w:color w:val="44546A" w:themeColor="text2"/>
              <w:szCs w:val="20"/>
            </w:rPr>
            <w:id w:val="-1800056021"/>
            <w14:checkbox>
              <w14:checked w14:val="0"/>
              <w14:checkedState w14:val="2612" w14:font="MS Gothic"/>
              <w14:uncheckedState w14:val="2610" w14:font="MS Gothic"/>
            </w14:checkbox>
          </w:sdtPr>
          <w:sdtEndPr/>
          <w:sdtContent>
            <w:tc>
              <w:tcPr>
                <w:tcW w:w="704" w:type="dxa"/>
              </w:tcPr>
              <w:p w14:paraId="632B7A1B" w14:textId="6F28DC44"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6559CB69" w14:textId="22098B23" w:rsidR="002574E4" w:rsidRDefault="002574E4" w:rsidP="3E5FDD4D">
            <w:pPr>
              <w:rPr>
                <w:i/>
                <w:iCs/>
                <w:sz w:val="20"/>
                <w:szCs w:val="20"/>
              </w:rPr>
            </w:pPr>
            <w:r w:rsidRPr="3E5FDD4D">
              <w:rPr>
                <w:i/>
                <w:iCs/>
                <w:sz w:val="20"/>
                <w:szCs w:val="20"/>
              </w:rPr>
              <w:t>Uzasadnienie wypełnienia zobowiązania, w tym:</w:t>
            </w:r>
          </w:p>
          <w:p w14:paraId="24F8BCC5" w14:textId="23961E72" w:rsidR="002574E4" w:rsidRPr="007A6D43" w:rsidRDefault="002574E4" w:rsidP="00BF4236">
            <w:pPr>
              <w:pStyle w:val="Akapitzlist"/>
              <w:numPr>
                <w:ilvl w:val="0"/>
                <w:numId w:val="24"/>
              </w:numPr>
              <w:rPr>
                <w:i/>
                <w:sz w:val="20"/>
              </w:rPr>
            </w:pPr>
            <w:r w:rsidRPr="007A6D43">
              <w:rPr>
                <w:i/>
                <w:sz w:val="20"/>
              </w:rPr>
              <w:t>Podanie deklarowanych ilości produktów wprowadzanych na rynek</w:t>
            </w:r>
            <w:r>
              <w:rPr>
                <w:i/>
                <w:sz w:val="20"/>
              </w:rPr>
              <w:t xml:space="preserve"> w ciągu roku.</w:t>
            </w:r>
          </w:p>
          <w:p w14:paraId="3BD06CC4" w14:textId="2F1302DD" w:rsidR="002574E4" w:rsidRPr="007A6D43" w:rsidDel="004278AA" w:rsidRDefault="002574E4" w:rsidP="00BF4236">
            <w:pPr>
              <w:pStyle w:val="Akapitzlist"/>
              <w:numPr>
                <w:ilvl w:val="0"/>
                <w:numId w:val="24"/>
              </w:numPr>
              <w:rPr>
                <w:rFonts w:cstheme="minorHAnsi"/>
                <w:sz w:val="20"/>
                <w:szCs w:val="20"/>
              </w:rPr>
            </w:pPr>
            <w:r w:rsidRPr="007A6D43">
              <w:rPr>
                <w:i/>
                <w:sz w:val="20"/>
              </w:rPr>
              <w:t>Podanie referencyjnych produktów dostępnych na rynku komercyjnym w tym cen oraz ich składu</w:t>
            </w:r>
            <w:r>
              <w:rPr>
                <w:i/>
                <w:sz w:val="20"/>
              </w:rPr>
              <w:t xml:space="preserve"> jakościowego.</w:t>
            </w:r>
          </w:p>
        </w:tc>
      </w:tr>
    </w:tbl>
    <w:p w14:paraId="35E69CC6" w14:textId="5A19227C" w:rsidR="007A6D43" w:rsidRPr="00161DE4" w:rsidRDefault="007A6D43" w:rsidP="00002C0F">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3 </w:t>
      </w:r>
      <w:r w:rsidR="002574E4">
        <w:rPr>
          <w:i/>
          <w:color w:val="44546A" w:themeColor="text2"/>
          <w:sz w:val="18"/>
        </w:rPr>
        <w:t>Wymagania Konkursowe</w:t>
      </w:r>
      <w:r>
        <w:rPr>
          <w:i/>
          <w:color w:val="44546A" w:themeColor="text2"/>
          <w:sz w:val="18"/>
        </w:rPr>
        <w:t xml:space="preserve"> - </w:t>
      </w:r>
      <w:r w:rsidRPr="007A6D43">
        <w:rPr>
          <w:i/>
          <w:color w:val="44546A" w:themeColor="text2"/>
          <w:sz w:val="18"/>
        </w:rPr>
        <w:t>Zawartość odzyskanych substancji biogennych w bio-produktach</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32659D0A" w14:textId="77777777" w:rsidTr="00335C93">
        <w:trPr>
          <w:cantSplit/>
          <w:trHeight w:val="1123"/>
          <w:jc w:val="center"/>
        </w:trPr>
        <w:tc>
          <w:tcPr>
            <w:tcW w:w="704" w:type="dxa"/>
            <w:tcBorders>
              <w:bottom w:val="single" w:sz="4" w:space="0" w:color="auto"/>
            </w:tcBorders>
            <w:shd w:val="clear" w:color="auto" w:fill="A8D08D" w:themeFill="accent6" w:themeFillTint="99"/>
          </w:tcPr>
          <w:p w14:paraId="3A4E50B4"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697AD36B"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0E0DF26" w14:textId="280D9B65"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6B1922C8" w14:textId="234B7554" w:rsidR="002574E4" w:rsidRPr="00384B67" w:rsidRDefault="002574E4" w:rsidP="00914A56">
            <w:pPr>
              <w:rPr>
                <w:rFonts w:cstheme="minorHAnsi"/>
                <w:b/>
                <w:sz w:val="20"/>
                <w:szCs w:val="20"/>
              </w:rPr>
            </w:pPr>
          </w:p>
        </w:tc>
        <w:tc>
          <w:tcPr>
            <w:tcW w:w="8363" w:type="dxa"/>
            <w:gridSpan w:val="3"/>
            <w:shd w:val="clear" w:color="auto" w:fill="A8D08D" w:themeFill="accent6" w:themeFillTint="99"/>
            <w:vAlign w:val="center"/>
          </w:tcPr>
          <w:p w14:paraId="3E584991" w14:textId="775E88A8" w:rsidR="002574E4" w:rsidRDefault="002574E4" w:rsidP="00914A56">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7A6D43">
              <w:rPr>
                <w:sz w:val="20"/>
                <w:szCs w:val="20"/>
                <w:u w:val="single"/>
              </w:rPr>
              <w:t xml:space="preserve">Zawartość odzyskanych substancji biogennych w bio-produktach </w:t>
            </w:r>
            <w:r>
              <w:rPr>
                <w:sz w:val="20"/>
                <w:szCs w:val="20"/>
              </w:rPr>
              <w:t>oceniana będzie deklarowana</w:t>
            </w:r>
            <w:r>
              <w:t xml:space="preserve"> </w:t>
            </w:r>
            <w:r>
              <w:rPr>
                <w:sz w:val="20"/>
                <w:szCs w:val="20"/>
              </w:rPr>
              <w:t>całkowita</w:t>
            </w:r>
            <w:r w:rsidRPr="008A3ABD">
              <w:rPr>
                <w:sz w:val="20"/>
                <w:szCs w:val="20"/>
              </w:rPr>
              <w:t xml:space="preserve"> zawartość odzyskanych substancji biogennych </w:t>
            </w:r>
            <w:r>
              <w:rPr>
                <w:sz w:val="20"/>
                <w:szCs w:val="20"/>
              </w:rPr>
              <w:t xml:space="preserve">(azotu i fosforu) </w:t>
            </w:r>
            <w:r w:rsidRPr="008A3ABD">
              <w:rPr>
                <w:sz w:val="20"/>
                <w:szCs w:val="20"/>
              </w:rPr>
              <w:t>obecnych w</w:t>
            </w:r>
            <w:r>
              <w:rPr>
                <w:sz w:val="20"/>
                <w:szCs w:val="20"/>
              </w:rPr>
              <w:t xml:space="preserve"> wytworzonych bio-</w:t>
            </w:r>
            <w:r w:rsidRPr="008A3ABD">
              <w:rPr>
                <w:sz w:val="20"/>
                <w:szCs w:val="20"/>
              </w:rPr>
              <w:t>produktach</w:t>
            </w:r>
            <w:r>
              <w:rPr>
                <w:sz w:val="20"/>
                <w:szCs w:val="20"/>
              </w:rPr>
              <w:t xml:space="preserve"> w skali miesiąca (30 dni). </w:t>
            </w:r>
            <w:r w:rsidRPr="007A6D43">
              <w:rPr>
                <w:sz w:val="20"/>
                <w:szCs w:val="20"/>
              </w:rPr>
              <w:t xml:space="preserve">Zawartość odzyskanych substancji biogennych w bio-produktach </w:t>
            </w:r>
            <w:r>
              <w:rPr>
                <w:sz w:val="20"/>
                <w:szCs w:val="20"/>
              </w:rPr>
              <w:t>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5C0B23B4" w14:textId="77777777" w:rsidR="002574E4" w:rsidRPr="00384B67" w:rsidRDefault="002574E4" w:rsidP="00914A56">
            <w:pPr>
              <w:jc w:val="center"/>
              <w:rPr>
                <w:rFonts w:cstheme="minorHAnsi"/>
                <w:b/>
                <w:sz w:val="20"/>
                <w:szCs w:val="20"/>
              </w:rPr>
            </w:pPr>
          </w:p>
        </w:tc>
      </w:tr>
      <w:tr w:rsidR="002574E4" w:rsidRPr="00384B67" w:rsidDel="004278AA" w14:paraId="023DDB25" w14:textId="77777777" w:rsidTr="00335C93">
        <w:trPr>
          <w:cantSplit/>
          <w:trHeight w:val="1123"/>
          <w:jc w:val="center"/>
        </w:trPr>
        <w:tc>
          <w:tcPr>
            <w:tcW w:w="704" w:type="dxa"/>
            <w:tcBorders>
              <w:tr2bl w:val="single" w:sz="4" w:space="0" w:color="auto"/>
            </w:tcBorders>
            <w:shd w:val="clear" w:color="auto" w:fill="A8D08D" w:themeFill="accent6" w:themeFillTint="99"/>
          </w:tcPr>
          <w:p w14:paraId="0F4E4812" w14:textId="77777777" w:rsidR="002574E4" w:rsidRPr="00384B67" w:rsidRDefault="002574E4" w:rsidP="00914A56">
            <w:pPr>
              <w:rPr>
                <w:rFonts w:cstheme="minorHAnsi"/>
                <w:b/>
                <w:sz w:val="20"/>
                <w:szCs w:val="20"/>
              </w:rPr>
            </w:pPr>
          </w:p>
        </w:tc>
        <w:tc>
          <w:tcPr>
            <w:tcW w:w="704" w:type="dxa"/>
            <w:shd w:val="clear" w:color="auto" w:fill="A8D08D" w:themeFill="accent6" w:themeFillTint="99"/>
            <w:vAlign w:val="center"/>
          </w:tcPr>
          <w:p w14:paraId="7F464AA4" w14:textId="47B1E941" w:rsidR="002574E4" w:rsidRPr="00C73907" w:rsidRDefault="002574E4" w:rsidP="00914A5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46AA76C1" w14:textId="114CC298" w:rsidR="002574E4" w:rsidRPr="00C73907" w:rsidRDefault="002574E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149AA9A6" w14:textId="012D19D1" w:rsidR="002574E4" w:rsidRPr="00384B67" w:rsidRDefault="002574E4" w:rsidP="00914A56">
            <w:pPr>
              <w:jc w:val="center"/>
              <w:rPr>
                <w:rFonts w:cstheme="minorHAnsi"/>
                <w:b/>
                <w:sz w:val="20"/>
                <w:szCs w:val="20"/>
              </w:rPr>
            </w:pPr>
            <w:r w:rsidRPr="00384B67">
              <w:rPr>
                <w:rFonts w:cstheme="minorHAnsi"/>
                <w:b/>
                <w:sz w:val="20"/>
                <w:szCs w:val="20"/>
              </w:rPr>
              <w:t>Deklarowana wartość</w:t>
            </w:r>
            <w:r w:rsidR="00AF5A56">
              <w:rPr>
                <w:rFonts w:cstheme="minorHAnsi"/>
                <w:b/>
                <w:sz w:val="20"/>
                <w:szCs w:val="20"/>
              </w:rPr>
              <w:t xml:space="preserve"> (SOSB)</w:t>
            </w:r>
          </w:p>
        </w:tc>
        <w:tc>
          <w:tcPr>
            <w:tcW w:w="2551" w:type="dxa"/>
            <w:shd w:val="clear" w:color="auto" w:fill="A8D08D" w:themeFill="accent6" w:themeFillTint="99"/>
            <w:vAlign w:val="center"/>
          </w:tcPr>
          <w:p w14:paraId="0C6B0F7D" w14:textId="77777777" w:rsidR="002574E4" w:rsidRPr="00384B67" w:rsidRDefault="002574E4" w:rsidP="00914A56">
            <w:pPr>
              <w:jc w:val="center"/>
              <w:rPr>
                <w:rFonts w:cstheme="minorHAnsi"/>
                <w:b/>
                <w:sz w:val="20"/>
                <w:szCs w:val="20"/>
              </w:rPr>
            </w:pPr>
            <w:r w:rsidRPr="00384B67">
              <w:rPr>
                <w:rFonts w:cstheme="minorHAnsi"/>
                <w:b/>
                <w:sz w:val="20"/>
                <w:szCs w:val="20"/>
              </w:rPr>
              <w:t>Uwagi</w:t>
            </w:r>
          </w:p>
        </w:tc>
      </w:tr>
      <w:tr w:rsidR="002574E4" w:rsidRPr="00384B67" w:rsidDel="004278AA" w14:paraId="58531EE1" w14:textId="77777777" w:rsidTr="00335C93">
        <w:trPr>
          <w:cantSplit/>
          <w:trHeight w:val="1366"/>
          <w:jc w:val="center"/>
        </w:trPr>
        <w:sdt>
          <w:sdtPr>
            <w:rPr>
              <w:rFonts w:cstheme="minorHAnsi"/>
              <w:color w:val="44546A" w:themeColor="text2"/>
              <w:szCs w:val="20"/>
            </w:rPr>
            <w:id w:val="-1966798944"/>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68BB98" w14:textId="70FFC86A"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1A0CDEC7" w14:textId="04BF994C" w:rsidR="002574E4" w:rsidRPr="00F04D1F" w:rsidRDefault="002574E4" w:rsidP="00CE6245">
            <w:pPr>
              <w:pStyle w:val="Akapitzlist"/>
              <w:numPr>
                <w:ilvl w:val="0"/>
                <w:numId w:val="11"/>
              </w:numPr>
              <w:rPr>
                <w:rFonts w:cstheme="minorHAnsi"/>
                <w:sz w:val="20"/>
                <w:szCs w:val="20"/>
              </w:rPr>
            </w:pPr>
          </w:p>
        </w:tc>
        <w:tc>
          <w:tcPr>
            <w:tcW w:w="2977" w:type="dxa"/>
            <w:vAlign w:val="center"/>
          </w:tcPr>
          <w:p w14:paraId="7ACB44F2" w14:textId="13D14D3E" w:rsidR="002574E4" w:rsidRPr="00FA06D1" w:rsidRDefault="00CE4547" w:rsidP="002560AA">
            <w:pPr>
              <w:rPr>
                <w:rFonts w:cstheme="minorHAnsi"/>
                <w:b/>
                <w:sz w:val="20"/>
                <w:szCs w:val="20"/>
              </w:rPr>
            </w:pPr>
            <w:r>
              <w:rPr>
                <w:b/>
                <w:sz w:val="20"/>
                <w:szCs w:val="20"/>
              </w:rPr>
              <w:t>Stopień</w:t>
            </w:r>
            <w:r w:rsidRPr="007A6D43">
              <w:rPr>
                <w:b/>
                <w:sz w:val="20"/>
                <w:szCs w:val="20"/>
              </w:rPr>
              <w:t xml:space="preserve"> </w:t>
            </w:r>
            <w:r w:rsidR="002574E4" w:rsidRPr="007A6D43">
              <w:rPr>
                <w:b/>
                <w:sz w:val="20"/>
                <w:szCs w:val="20"/>
              </w:rPr>
              <w:t>odzyskan</w:t>
            </w:r>
            <w:r w:rsidR="002574E4">
              <w:rPr>
                <w:b/>
                <w:sz w:val="20"/>
                <w:szCs w:val="20"/>
              </w:rPr>
              <w:t>ych substancji biogennych w bio-p</w:t>
            </w:r>
            <w:r w:rsidR="002574E4" w:rsidRPr="007A6D43">
              <w:rPr>
                <w:b/>
                <w:sz w:val="20"/>
                <w:szCs w:val="20"/>
              </w:rPr>
              <w:t>roduktach</w:t>
            </w:r>
          </w:p>
        </w:tc>
        <w:tc>
          <w:tcPr>
            <w:tcW w:w="2835" w:type="dxa"/>
            <w:vAlign w:val="center"/>
          </w:tcPr>
          <w:p w14:paraId="6320E1C9" w14:textId="77777777" w:rsidR="002574E4" w:rsidRPr="00D228C1" w:rsidDel="004278AA" w:rsidRDefault="002574E4" w:rsidP="00914A56">
            <w:pPr>
              <w:rPr>
                <w:rFonts w:cstheme="minorHAnsi"/>
                <w:sz w:val="20"/>
                <w:szCs w:val="20"/>
              </w:rPr>
            </w:pPr>
          </w:p>
        </w:tc>
        <w:tc>
          <w:tcPr>
            <w:tcW w:w="2551" w:type="dxa"/>
          </w:tcPr>
          <w:p w14:paraId="7F82CF2E" w14:textId="77777777" w:rsidR="002574E4" w:rsidRPr="008A7255" w:rsidDel="004278AA" w:rsidRDefault="002574E4" w:rsidP="00914A56">
            <w:pPr>
              <w:rPr>
                <w:rFonts w:cstheme="minorHAnsi"/>
                <w:b/>
                <w:sz w:val="20"/>
                <w:szCs w:val="20"/>
              </w:rPr>
            </w:pPr>
          </w:p>
        </w:tc>
      </w:tr>
      <w:tr w:rsidR="002574E4" w:rsidRPr="00384B67" w:rsidDel="004278AA" w14:paraId="00E48D70" w14:textId="77777777" w:rsidTr="00335C93">
        <w:trPr>
          <w:cantSplit/>
          <w:trHeight w:val="975"/>
          <w:jc w:val="center"/>
        </w:trPr>
        <w:sdt>
          <w:sdtPr>
            <w:rPr>
              <w:rFonts w:cstheme="minorHAnsi"/>
              <w:color w:val="44546A" w:themeColor="text2"/>
              <w:szCs w:val="20"/>
            </w:rPr>
            <w:id w:val="1064306686"/>
            <w14:checkbox>
              <w14:checked w14:val="0"/>
              <w14:checkedState w14:val="2612" w14:font="MS Gothic"/>
              <w14:uncheckedState w14:val="2610" w14:font="MS Gothic"/>
            </w14:checkbox>
          </w:sdtPr>
          <w:sdtEndPr/>
          <w:sdtContent>
            <w:tc>
              <w:tcPr>
                <w:tcW w:w="704" w:type="dxa"/>
              </w:tcPr>
              <w:p w14:paraId="61D3CC0A" w14:textId="6AACA80B"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59EB3FE7" w14:textId="0080A202" w:rsidR="002574E4" w:rsidRDefault="002574E4" w:rsidP="3E5FDD4D">
            <w:pPr>
              <w:rPr>
                <w:i/>
                <w:iCs/>
                <w:sz w:val="20"/>
                <w:szCs w:val="20"/>
              </w:rPr>
            </w:pPr>
            <w:r w:rsidRPr="3E5FDD4D">
              <w:rPr>
                <w:i/>
                <w:iCs/>
                <w:sz w:val="20"/>
                <w:szCs w:val="20"/>
              </w:rPr>
              <w:t>Uzasadnienie wypełnienia zobowiązania, w tym:</w:t>
            </w:r>
          </w:p>
          <w:p w14:paraId="639DECC5" w14:textId="0761A95D" w:rsidR="002574E4" w:rsidRPr="008A3ABD" w:rsidRDefault="002574E4" w:rsidP="00BF4236">
            <w:pPr>
              <w:pStyle w:val="Akapitzlist"/>
              <w:numPr>
                <w:ilvl w:val="0"/>
                <w:numId w:val="26"/>
              </w:numPr>
              <w:rPr>
                <w:i/>
                <w:sz w:val="20"/>
              </w:rPr>
            </w:pPr>
            <w:r w:rsidRPr="008A3ABD">
              <w:rPr>
                <w:i/>
                <w:sz w:val="20"/>
              </w:rPr>
              <w:t>Rodzaje i opis wytworzonych bio-produtków zawierających odzyskane substancje biogenne</w:t>
            </w:r>
            <w:r>
              <w:rPr>
                <w:i/>
                <w:sz w:val="20"/>
              </w:rPr>
              <w:t>,</w:t>
            </w:r>
          </w:p>
          <w:p w14:paraId="7E97E3E5" w14:textId="77777777" w:rsidR="002574E4" w:rsidRPr="008A3ABD" w:rsidRDefault="002574E4" w:rsidP="00BF4236">
            <w:pPr>
              <w:pStyle w:val="Akapitzlist"/>
              <w:numPr>
                <w:ilvl w:val="0"/>
                <w:numId w:val="26"/>
              </w:numPr>
              <w:rPr>
                <w:i/>
                <w:sz w:val="20"/>
              </w:rPr>
            </w:pPr>
            <w:r w:rsidRPr="008A3ABD">
              <w:rPr>
                <w:i/>
                <w:sz w:val="20"/>
              </w:rPr>
              <w:t xml:space="preserve">Podanie ładunku fosforu i azotu odzyskanego w produktach oraz ładunku tych substancji w ściekach dopływających do oczyszczalni. </w:t>
            </w:r>
          </w:p>
          <w:p w14:paraId="07D491A8" w14:textId="3C21FA9B" w:rsidR="002574E4" w:rsidRPr="008A3ABD" w:rsidDel="004278AA" w:rsidRDefault="002574E4" w:rsidP="008A3ABD">
            <w:pPr>
              <w:rPr>
                <w:i/>
                <w:sz w:val="20"/>
              </w:rPr>
            </w:pPr>
          </w:p>
        </w:tc>
      </w:tr>
    </w:tbl>
    <w:p w14:paraId="187251E2" w14:textId="12301311" w:rsidR="00FF66D3" w:rsidRDefault="00FF66D3"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7A6D43">
        <w:rPr>
          <w:i/>
          <w:color w:val="44546A" w:themeColor="text2"/>
          <w:sz w:val="18"/>
        </w:rPr>
        <w:t>4</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Jakość odzyskanej wody</w:t>
      </w:r>
      <w:r w:rsidR="00002C0F">
        <w:rPr>
          <w:i/>
          <w:color w:val="44546A" w:themeColor="text2"/>
          <w:sz w:val="18"/>
        </w:rPr>
        <w:t>.</w:t>
      </w:r>
    </w:p>
    <w:tbl>
      <w:tblPr>
        <w:tblStyle w:val="Tabela-Siatka"/>
        <w:tblW w:w="10197" w:type="dxa"/>
        <w:jc w:val="center"/>
        <w:tblLayout w:type="fixed"/>
        <w:tblLook w:val="04A0" w:firstRow="1" w:lastRow="0" w:firstColumn="1" w:lastColumn="0" w:noHBand="0" w:noVBand="1"/>
      </w:tblPr>
      <w:tblGrid>
        <w:gridCol w:w="704"/>
        <w:gridCol w:w="704"/>
        <w:gridCol w:w="1559"/>
        <w:gridCol w:w="1701"/>
        <w:gridCol w:w="1985"/>
        <w:gridCol w:w="1701"/>
        <w:gridCol w:w="1843"/>
      </w:tblGrid>
      <w:tr w:rsidR="002574E4" w:rsidRPr="00384B67" w:rsidDel="004278AA" w14:paraId="6AFCFEF7" w14:textId="77777777" w:rsidTr="002574E4">
        <w:trPr>
          <w:cantSplit/>
          <w:trHeight w:val="1134"/>
          <w:jc w:val="center"/>
        </w:trPr>
        <w:tc>
          <w:tcPr>
            <w:tcW w:w="704" w:type="dxa"/>
            <w:tcBorders>
              <w:bottom w:val="single" w:sz="4" w:space="0" w:color="auto"/>
            </w:tcBorders>
            <w:shd w:val="clear" w:color="auto" w:fill="A8D08D" w:themeFill="accent6" w:themeFillTint="99"/>
          </w:tcPr>
          <w:p w14:paraId="23B0B6ED"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4D666109"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ED1C8E5" w14:textId="6BA58649" w:rsidR="002574E4" w:rsidRPr="008A7255"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52881B7" w14:textId="6DB9DFF6" w:rsidR="002574E4" w:rsidRPr="008A7255" w:rsidRDefault="002574E4" w:rsidP="002574E4">
            <w:pPr>
              <w:rPr>
                <w:rFonts w:cstheme="minorHAnsi"/>
                <w:b/>
                <w:sz w:val="20"/>
                <w:szCs w:val="20"/>
              </w:rPr>
            </w:pPr>
          </w:p>
        </w:tc>
        <w:tc>
          <w:tcPr>
            <w:tcW w:w="8789" w:type="dxa"/>
            <w:gridSpan w:val="5"/>
            <w:shd w:val="clear" w:color="auto" w:fill="A8D08D" w:themeFill="accent6" w:themeFillTint="99"/>
            <w:vAlign w:val="center"/>
          </w:tcPr>
          <w:p w14:paraId="11D1E9C7" w14:textId="0E1E2975" w:rsidR="002574E4" w:rsidRDefault="002574E4" w:rsidP="002574E4">
            <w:pPr>
              <w:spacing w:before="240"/>
              <w:jc w:val="both"/>
              <w:rPr>
                <w:sz w:val="20"/>
                <w:szCs w:val="20"/>
              </w:rPr>
            </w:pPr>
            <w:r w:rsidRPr="0CFEC334">
              <w:rPr>
                <w:sz w:val="20"/>
                <w:szCs w:val="20"/>
              </w:rPr>
              <w:t xml:space="preserve">W ramach wymagania </w:t>
            </w:r>
            <w:r w:rsidRPr="0CFEC334">
              <w:rPr>
                <w:sz w:val="20"/>
                <w:szCs w:val="20"/>
                <w:u w:val="single"/>
              </w:rPr>
              <w:t xml:space="preserve">Jakość odzyskanej wody </w:t>
            </w:r>
            <w:r w:rsidRPr="0CFEC334">
              <w:rPr>
                <w:sz w:val="20"/>
                <w:szCs w:val="20"/>
              </w:rPr>
              <w:t>oceniana będzie deklarowana procentowa wartość redukcji dla poszczególnych parametrów określających jakość odzyskanej wody (Pięciodniowe Biochemiczne Zapotrzebowanie Tlenu (BZT</w:t>
            </w:r>
            <w:r w:rsidRPr="0CFEC334">
              <w:rPr>
                <w:sz w:val="20"/>
                <w:szCs w:val="20"/>
                <w:vertAlign w:val="subscript"/>
              </w:rPr>
              <w:t>5</w:t>
            </w:r>
            <w:r w:rsidRPr="0CFEC334">
              <w:rPr>
                <w:sz w:val="20"/>
                <w:szCs w:val="20"/>
              </w:rPr>
              <w:t>), Zawiesina ogólna (Z</w:t>
            </w:r>
            <w:r w:rsidRPr="0CFEC334">
              <w:rPr>
                <w:sz w:val="20"/>
                <w:szCs w:val="20"/>
                <w:vertAlign w:val="subscript"/>
              </w:rPr>
              <w:t>og</w:t>
            </w:r>
            <w:r w:rsidRPr="0CFEC334">
              <w:rPr>
                <w:sz w:val="20"/>
                <w:szCs w:val="20"/>
              </w:rPr>
              <w:t>), Mętność (M)).  Jakość odzyskanej wody jest liczona zgodnie z metodologią określoną w Załączniku nr 1 do Regulaminu.</w:t>
            </w:r>
          </w:p>
          <w:p w14:paraId="3B4F4453" w14:textId="77777777" w:rsidR="002574E4" w:rsidRPr="00384B67" w:rsidRDefault="002574E4" w:rsidP="002574E4">
            <w:pPr>
              <w:jc w:val="center"/>
              <w:rPr>
                <w:rFonts w:cstheme="minorHAnsi"/>
                <w:b/>
                <w:sz w:val="20"/>
                <w:szCs w:val="20"/>
              </w:rPr>
            </w:pPr>
          </w:p>
        </w:tc>
      </w:tr>
      <w:tr w:rsidR="002574E4" w:rsidRPr="00384B67" w:rsidDel="004278AA" w14:paraId="74E4FF5D" w14:textId="77777777" w:rsidTr="002574E4">
        <w:trPr>
          <w:cantSplit/>
          <w:trHeight w:val="1134"/>
          <w:jc w:val="center"/>
        </w:trPr>
        <w:tc>
          <w:tcPr>
            <w:tcW w:w="704" w:type="dxa"/>
            <w:tcBorders>
              <w:tr2bl w:val="single" w:sz="4" w:space="0" w:color="auto"/>
            </w:tcBorders>
            <w:shd w:val="clear" w:color="auto" w:fill="A8D08D" w:themeFill="accent6" w:themeFillTint="99"/>
          </w:tcPr>
          <w:p w14:paraId="0B09DB7F" w14:textId="77777777" w:rsidR="002574E4" w:rsidRPr="008A7255" w:rsidRDefault="002574E4" w:rsidP="002574E4">
            <w:pPr>
              <w:rPr>
                <w:rFonts w:cstheme="minorHAnsi"/>
                <w:b/>
                <w:sz w:val="20"/>
                <w:szCs w:val="20"/>
              </w:rPr>
            </w:pPr>
          </w:p>
        </w:tc>
        <w:tc>
          <w:tcPr>
            <w:tcW w:w="704" w:type="dxa"/>
            <w:shd w:val="clear" w:color="auto" w:fill="A8D08D" w:themeFill="accent6" w:themeFillTint="99"/>
            <w:vAlign w:val="center"/>
          </w:tcPr>
          <w:p w14:paraId="682E0AFA" w14:textId="64221844" w:rsidR="002574E4" w:rsidRPr="008A7255" w:rsidRDefault="002574E4" w:rsidP="002574E4">
            <w:pPr>
              <w:rPr>
                <w:rFonts w:cstheme="minorHAnsi"/>
                <w:sz w:val="20"/>
                <w:szCs w:val="20"/>
              </w:rPr>
            </w:pPr>
            <w:r w:rsidRPr="008A7255">
              <w:rPr>
                <w:rFonts w:cstheme="minorHAnsi"/>
                <w:b/>
                <w:sz w:val="20"/>
                <w:szCs w:val="20"/>
              </w:rPr>
              <w:t>L.p.</w:t>
            </w:r>
          </w:p>
        </w:tc>
        <w:tc>
          <w:tcPr>
            <w:tcW w:w="1559" w:type="dxa"/>
            <w:shd w:val="clear" w:color="auto" w:fill="A8D08D" w:themeFill="accent6" w:themeFillTint="99"/>
            <w:vAlign w:val="center"/>
          </w:tcPr>
          <w:p w14:paraId="496809F6" w14:textId="59582AEC"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17910597" w14:textId="60CB4E84" w:rsidR="002574E4" w:rsidRDefault="002574E4" w:rsidP="002574E4">
            <w:pPr>
              <w:jc w:val="center"/>
              <w:rPr>
                <w:rFonts w:cstheme="minorHAnsi"/>
                <w:b/>
                <w:sz w:val="20"/>
                <w:szCs w:val="20"/>
              </w:rPr>
            </w:pPr>
            <w:r>
              <w:rPr>
                <w:rFonts w:cstheme="minorHAnsi"/>
                <w:b/>
                <w:sz w:val="20"/>
                <w:szCs w:val="20"/>
              </w:rPr>
              <w:t>Badany parametr</w:t>
            </w:r>
          </w:p>
        </w:tc>
        <w:tc>
          <w:tcPr>
            <w:tcW w:w="1985" w:type="dxa"/>
            <w:shd w:val="clear" w:color="auto" w:fill="A8D08D" w:themeFill="accent6" w:themeFillTint="99"/>
            <w:vAlign w:val="center"/>
          </w:tcPr>
          <w:p w14:paraId="375306D9" w14:textId="5D9E28D3" w:rsidR="002574E4" w:rsidRPr="00DC1E78" w:rsidRDefault="002574E4" w:rsidP="002574E4">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69C96FF6" w14:textId="0B087FF1" w:rsidR="002574E4" w:rsidRPr="00D228C1" w:rsidRDefault="002574E4" w:rsidP="002574E4">
            <w:pPr>
              <w:jc w:val="center"/>
              <w:rPr>
                <w:rFonts w:cstheme="minorHAnsi"/>
                <w:sz w:val="20"/>
                <w:szCs w:val="20"/>
              </w:rPr>
            </w:pPr>
            <w:r>
              <w:rPr>
                <w:rFonts w:cstheme="minorHAnsi"/>
                <w:b/>
                <w:sz w:val="20"/>
                <w:szCs w:val="20"/>
              </w:rPr>
              <w:t>Średnia wartość redukcji badanych parametrów</w:t>
            </w:r>
          </w:p>
        </w:tc>
        <w:tc>
          <w:tcPr>
            <w:tcW w:w="1843" w:type="dxa"/>
            <w:shd w:val="clear" w:color="auto" w:fill="A8D08D" w:themeFill="accent6" w:themeFillTint="99"/>
            <w:vAlign w:val="center"/>
          </w:tcPr>
          <w:p w14:paraId="6FD90D6D" w14:textId="77777777" w:rsidR="002574E4" w:rsidRPr="00384B67" w:rsidDel="004278AA"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38A98420" w14:textId="77777777" w:rsidTr="002574E4">
        <w:trPr>
          <w:cantSplit/>
          <w:trHeight w:val="833"/>
          <w:jc w:val="center"/>
        </w:trPr>
        <w:sdt>
          <w:sdtPr>
            <w:rPr>
              <w:rFonts w:cstheme="minorHAnsi"/>
              <w:color w:val="44546A" w:themeColor="text2"/>
              <w:szCs w:val="20"/>
            </w:rPr>
            <w:id w:val="-2094545396"/>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EAA350E" w14:textId="481D8D90"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10257ADD" w14:textId="542FF3D6" w:rsidR="002574E4" w:rsidRPr="008A7255" w:rsidRDefault="002574E4" w:rsidP="002574E4">
            <w:pPr>
              <w:pStyle w:val="Akapitzlist"/>
              <w:numPr>
                <w:ilvl w:val="0"/>
                <w:numId w:val="11"/>
              </w:numPr>
              <w:rPr>
                <w:rFonts w:cstheme="minorHAnsi"/>
                <w:sz w:val="20"/>
                <w:szCs w:val="20"/>
              </w:rPr>
            </w:pPr>
          </w:p>
        </w:tc>
        <w:tc>
          <w:tcPr>
            <w:tcW w:w="1559" w:type="dxa"/>
            <w:vMerge w:val="restart"/>
            <w:vAlign w:val="center"/>
          </w:tcPr>
          <w:p w14:paraId="08E72F4E" w14:textId="7099D24B" w:rsidR="002574E4" w:rsidRPr="005D502F" w:rsidRDefault="002574E4" w:rsidP="002574E4">
            <w:pPr>
              <w:rPr>
                <w:rFonts w:cstheme="minorHAnsi"/>
                <w:b/>
                <w:sz w:val="20"/>
                <w:szCs w:val="20"/>
              </w:rPr>
            </w:pPr>
            <w:r w:rsidRPr="005D502F">
              <w:rPr>
                <w:b/>
                <w:sz w:val="20"/>
                <w:szCs w:val="20"/>
              </w:rPr>
              <w:t>Jakość odzyskanej wody</w:t>
            </w:r>
          </w:p>
        </w:tc>
        <w:tc>
          <w:tcPr>
            <w:tcW w:w="1701" w:type="dxa"/>
            <w:vAlign w:val="center"/>
          </w:tcPr>
          <w:p w14:paraId="02C1165F" w14:textId="0765B7AB" w:rsidR="002574E4" w:rsidRPr="008A7255" w:rsidRDefault="002574E4" w:rsidP="002574E4">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985" w:type="dxa"/>
            <w:vAlign w:val="center"/>
          </w:tcPr>
          <w:p w14:paraId="280E6D99" w14:textId="31902AA7" w:rsidR="002574E4" w:rsidRPr="008A7255" w:rsidRDefault="002574E4" w:rsidP="002574E4">
            <w:pPr>
              <w:rPr>
                <w:rFonts w:cstheme="minorHAnsi"/>
                <w:sz w:val="20"/>
                <w:szCs w:val="20"/>
                <w:highlight w:val="yellow"/>
              </w:rPr>
            </w:pPr>
          </w:p>
        </w:tc>
        <w:tc>
          <w:tcPr>
            <w:tcW w:w="1701" w:type="dxa"/>
            <w:vMerge w:val="restart"/>
          </w:tcPr>
          <w:p w14:paraId="304285A3" w14:textId="27BE2707" w:rsidR="002574E4" w:rsidRPr="00D228C1" w:rsidDel="004278AA" w:rsidRDefault="002574E4" w:rsidP="002574E4">
            <w:pPr>
              <w:jc w:val="center"/>
              <w:rPr>
                <w:rFonts w:cstheme="minorHAnsi"/>
                <w:sz w:val="20"/>
                <w:szCs w:val="20"/>
              </w:rPr>
            </w:pPr>
          </w:p>
        </w:tc>
        <w:tc>
          <w:tcPr>
            <w:tcW w:w="1843" w:type="dxa"/>
          </w:tcPr>
          <w:p w14:paraId="030D84BA" w14:textId="77777777" w:rsidR="002574E4" w:rsidRPr="008A7255" w:rsidDel="004278AA" w:rsidRDefault="002574E4" w:rsidP="002574E4">
            <w:pPr>
              <w:rPr>
                <w:rFonts w:cstheme="minorHAnsi"/>
                <w:b/>
                <w:sz w:val="20"/>
                <w:szCs w:val="20"/>
              </w:rPr>
            </w:pPr>
          </w:p>
        </w:tc>
      </w:tr>
      <w:tr w:rsidR="002574E4" w:rsidRPr="00384B67" w:rsidDel="004278AA" w14:paraId="60358FFF" w14:textId="77777777" w:rsidTr="002574E4">
        <w:trPr>
          <w:cantSplit/>
          <w:trHeight w:val="833"/>
          <w:jc w:val="center"/>
        </w:trPr>
        <w:sdt>
          <w:sdtPr>
            <w:rPr>
              <w:rFonts w:cstheme="minorHAnsi"/>
              <w:color w:val="44546A" w:themeColor="text2"/>
              <w:szCs w:val="20"/>
            </w:rPr>
            <w:id w:val="683473019"/>
            <w14:checkbox>
              <w14:checked w14:val="0"/>
              <w14:checkedState w14:val="2612" w14:font="MS Gothic"/>
              <w14:uncheckedState w14:val="2610" w14:font="MS Gothic"/>
            </w14:checkbox>
          </w:sdtPr>
          <w:sdtEndPr/>
          <w:sdtContent>
            <w:tc>
              <w:tcPr>
                <w:tcW w:w="704" w:type="dxa"/>
              </w:tcPr>
              <w:p w14:paraId="43831043" w14:textId="30CCAEA5"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ign w:val="center"/>
          </w:tcPr>
          <w:p w14:paraId="06C4CEBA" w14:textId="70A9F759" w:rsidR="002574E4" w:rsidRPr="008A7255" w:rsidRDefault="002574E4" w:rsidP="002574E4">
            <w:pPr>
              <w:pStyle w:val="Akapitzlist"/>
              <w:numPr>
                <w:ilvl w:val="0"/>
                <w:numId w:val="11"/>
              </w:numPr>
              <w:rPr>
                <w:rFonts w:cstheme="minorHAnsi"/>
                <w:sz w:val="20"/>
                <w:szCs w:val="20"/>
              </w:rPr>
            </w:pPr>
          </w:p>
        </w:tc>
        <w:tc>
          <w:tcPr>
            <w:tcW w:w="1559" w:type="dxa"/>
            <w:vMerge/>
            <w:vAlign w:val="center"/>
          </w:tcPr>
          <w:p w14:paraId="473B65E6" w14:textId="77777777" w:rsidR="002574E4" w:rsidRPr="005D502F" w:rsidRDefault="002574E4" w:rsidP="002574E4">
            <w:pPr>
              <w:rPr>
                <w:b/>
                <w:sz w:val="20"/>
                <w:szCs w:val="20"/>
              </w:rPr>
            </w:pPr>
          </w:p>
        </w:tc>
        <w:tc>
          <w:tcPr>
            <w:tcW w:w="1701" w:type="dxa"/>
            <w:vAlign w:val="center"/>
          </w:tcPr>
          <w:p w14:paraId="16619CA9" w14:textId="670216E7" w:rsidR="002574E4" w:rsidRPr="008A7255" w:rsidRDefault="002574E4" w:rsidP="002574E4">
            <w:pPr>
              <w:jc w:val="center"/>
              <w:rPr>
                <w:rFonts w:cstheme="minorHAnsi"/>
                <w:sz w:val="20"/>
                <w:szCs w:val="20"/>
                <w:highlight w:val="yellow"/>
              </w:rPr>
            </w:pPr>
            <w:r>
              <w:rPr>
                <w:sz w:val="20"/>
                <w:szCs w:val="20"/>
              </w:rPr>
              <w:t>Zawiesiny ogólne</w:t>
            </w:r>
            <w:r w:rsidRPr="005D502F">
              <w:rPr>
                <w:sz w:val="20"/>
                <w:szCs w:val="20"/>
              </w:rPr>
              <w:t xml:space="preserve"> (Z</w:t>
            </w:r>
            <w:r w:rsidRPr="005D502F">
              <w:rPr>
                <w:sz w:val="20"/>
                <w:szCs w:val="20"/>
                <w:vertAlign w:val="subscript"/>
              </w:rPr>
              <w:t>og</w:t>
            </w:r>
            <w:r>
              <w:rPr>
                <w:sz w:val="20"/>
                <w:szCs w:val="20"/>
              </w:rPr>
              <w:t>)</w:t>
            </w:r>
          </w:p>
        </w:tc>
        <w:tc>
          <w:tcPr>
            <w:tcW w:w="1985" w:type="dxa"/>
            <w:vAlign w:val="center"/>
          </w:tcPr>
          <w:p w14:paraId="4CC10876" w14:textId="4483FBD9" w:rsidR="002574E4" w:rsidRPr="008A7255" w:rsidRDefault="002574E4" w:rsidP="002574E4">
            <w:pPr>
              <w:rPr>
                <w:rFonts w:cstheme="minorHAnsi"/>
                <w:sz w:val="20"/>
                <w:szCs w:val="20"/>
                <w:highlight w:val="yellow"/>
              </w:rPr>
            </w:pPr>
          </w:p>
        </w:tc>
        <w:tc>
          <w:tcPr>
            <w:tcW w:w="1701" w:type="dxa"/>
            <w:vMerge/>
          </w:tcPr>
          <w:p w14:paraId="246E83E4" w14:textId="77777777" w:rsidR="002574E4" w:rsidRPr="00D228C1" w:rsidDel="004278AA" w:rsidRDefault="002574E4" w:rsidP="002574E4">
            <w:pPr>
              <w:jc w:val="center"/>
              <w:rPr>
                <w:rFonts w:cstheme="minorHAnsi"/>
                <w:sz w:val="20"/>
                <w:szCs w:val="20"/>
              </w:rPr>
            </w:pPr>
          </w:p>
        </w:tc>
        <w:tc>
          <w:tcPr>
            <w:tcW w:w="1843" w:type="dxa"/>
          </w:tcPr>
          <w:p w14:paraId="3EC68052" w14:textId="77777777" w:rsidR="002574E4" w:rsidRPr="008A7255" w:rsidDel="004278AA" w:rsidRDefault="002574E4" w:rsidP="002574E4">
            <w:pPr>
              <w:rPr>
                <w:rFonts w:cstheme="minorHAnsi"/>
                <w:b/>
                <w:sz w:val="20"/>
                <w:szCs w:val="20"/>
              </w:rPr>
            </w:pPr>
          </w:p>
        </w:tc>
      </w:tr>
      <w:tr w:rsidR="002574E4" w:rsidRPr="00384B67" w:rsidDel="004278AA" w14:paraId="1FD59CBC" w14:textId="77777777" w:rsidTr="002574E4">
        <w:trPr>
          <w:cantSplit/>
          <w:trHeight w:val="833"/>
          <w:jc w:val="center"/>
        </w:trPr>
        <w:tc>
          <w:tcPr>
            <w:tcW w:w="704" w:type="dxa"/>
          </w:tcPr>
          <w:p w14:paraId="5DEE11AD" w14:textId="77777777" w:rsidR="002574E4" w:rsidRPr="00AD3536" w:rsidRDefault="002574E4" w:rsidP="00AD3536">
            <w:pPr>
              <w:ind w:left="360"/>
              <w:rPr>
                <w:rFonts w:cstheme="minorHAnsi"/>
                <w:sz w:val="20"/>
                <w:szCs w:val="20"/>
              </w:rPr>
            </w:pPr>
          </w:p>
        </w:tc>
        <w:tc>
          <w:tcPr>
            <w:tcW w:w="704" w:type="dxa"/>
            <w:vMerge/>
            <w:vAlign w:val="center"/>
          </w:tcPr>
          <w:p w14:paraId="75DE0C59" w14:textId="11D61B9D" w:rsidR="002574E4" w:rsidRPr="008A7255" w:rsidRDefault="002574E4" w:rsidP="00CE6245">
            <w:pPr>
              <w:pStyle w:val="Akapitzlist"/>
              <w:numPr>
                <w:ilvl w:val="0"/>
                <w:numId w:val="11"/>
              </w:numPr>
              <w:rPr>
                <w:rFonts w:cstheme="minorHAnsi"/>
                <w:sz w:val="20"/>
                <w:szCs w:val="20"/>
              </w:rPr>
            </w:pPr>
          </w:p>
        </w:tc>
        <w:tc>
          <w:tcPr>
            <w:tcW w:w="1559" w:type="dxa"/>
            <w:vMerge/>
            <w:vAlign w:val="center"/>
          </w:tcPr>
          <w:p w14:paraId="628CA86B" w14:textId="77777777" w:rsidR="002574E4" w:rsidRPr="005D502F" w:rsidRDefault="002574E4" w:rsidP="00B06DBE">
            <w:pPr>
              <w:rPr>
                <w:b/>
                <w:sz w:val="20"/>
                <w:szCs w:val="20"/>
              </w:rPr>
            </w:pPr>
          </w:p>
        </w:tc>
        <w:tc>
          <w:tcPr>
            <w:tcW w:w="1701" w:type="dxa"/>
            <w:vAlign w:val="center"/>
          </w:tcPr>
          <w:p w14:paraId="27CDF75A" w14:textId="1727B77E" w:rsidR="002574E4" w:rsidRPr="008A7255" w:rsidRDefault="002574E4" w:rsidP="005D502F">
            <w:pPr>
              <w:jc w:val="center"/>
              <w:rPr>
                <w:rFonts w:cstheme="minorHAnsi"/>
                <w:sz w:val="20"/>
                <w:szCs w:val="20"/>
                <w:highlight w:val="yellow"/>
              </w:rPr>
            </w:pPr>
            <w:r>
              <w:rPr>
                <w:sz w:val="20"/>
                <w:szCs w:val="20"/>
              </w:rPr>
              <w:t>Mętność (M)</w:t>
            </w:r>
          </w:p>
        </w:tc>
        <w:tc>
          <w:tcPr>
            <w:tcW w:w="1985" w:type="dxa"/>
            <w:vAlign w:val="center"/>
          </w:tcPr>
          <w:p w14:paraId="4925F4E6" w14:textId="39C3CE4B" w:rsidR="002574E4" w:rsidRPr="008A7255" w:rsidRDefault="002574E4" w:rsidP="00B06DBE">
            <w:pPr>
              <w:rPr>
                <w:rFonts w:cstheme="minorHAnsi"/>
                <w:sz w:val="20"/>
                <w:szCs w:val="20"/>
                <w:highlight w:val="yellow"/>
              </w:rPr>
            </w:pPr>
          </w:p>
        </w:tc>
        <w:tc>
          <w:tcPr>
            <w:tcW w:w="1701" w:type="dxa"/>
            <w:vMerge/>
          </w:tcPr>
          <w:p w14:paraId="50310833" w14:textId="77777777" w:rsidR="002574E4" w:rsidRPr="00D228C1" w:rsidDel="004278AA" w:rsidRDefault="002574E4" w:rsidP="00B06DBE">
            <w:pPr>
              <w:jc w:val="center"/>
              <w:rPr>
                <w:rFonts w:cstheme="minorHAnsi"/>
                <w:sz w:val="20"/>
                <w:szCs w:val="20"/>
              </w:rPr>
            </w:pPr>
          </w:p>
        </w:tc>
        <w:tc>
          <w:tcPr>
            <w:tcW w:w="1843" w:type="dxa"/>
          </w:tcPr>
          <w:p w14:paraId="041474E8" w14:textId="77777777" w:rsidR="002574E4" w:rsidRPr="008A7255" w:rsidDel="004278AA" w:rsidRDefault="002574E4" w:rsidP="00B06DBE">
            <w:pPr>
              <w:rPr>
                <w:rFonts w:cstheme="minorHAnsi"/>
                <w:b/>
                <w:sz w:val="20"/>
                <w:szCs w:val="20"/>
              </w:rPr>
            </w:pPr>
          </w:p>
        </w:tc>
      </w:tr>
      <w:tr w:rsidR="002574E4" w:rsidRPr="00384B67" w:rsidDel="004278AA" w14:paraId="2CDD6690" w14:textId="77777777" w:rsidTr="002574E4">
        <w:trPr>
          <w:cantSplit/>
          <w:trHeight w:val="797"/>
          <w:jc w:val="center"/>
        </w:trPr>
        <w:tc>
          <w:tcPr>
            <w:tcW w:w="704" w:type="dxa"/>
          </w:tcPr>
          <w:p w14:paraId="21D97AF2" w14:textId="77777777" w:rsidR="002574E4" w:rsidRPr="67571B8F" w:rsidRDefault="002574E4" w:rsidP="67571B8F">
            <w:pPr>
              <w:rPr>
                <w:i/>
                <w:iCs/>
                <w:sz w:val="20"/>
                <w:szCs w:val="20"/>
              </w:rPr>
            </w:pPr>
          </w:p>
        </w:tc>
        <w:tc>
          <w:tcPr>
            <w:tcW w:w="9493" w:type="dxa"/>
            <w:gridSpan w:val="6"/>
            <w:vAlign w:val="center"/>
          </w:tcPr>
          <w:p w14:paraId="5A3E8E13" w14:textId="05B8E944" w:rsidR="002574E4" w:rsidRPr="008A7255" w:rsidDel="004278AA" w:rsidRDefault="002574E4" w:rsidP="67571B8F">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badanego parametru</w:t>
            </w:r>
          </w:p>
        </w:tc>
      </w:tr>
    </w:tbl>
    <w:p w14:paraId="72199E0F" w14:textId="1A7F7571" w:rsidR="009174D0" w:rsidRDefault="009174D0" w:rsidP="00002C0F">
      <w:pPr>
        <w:spacing w:before="240"/>
        <w:rPr>
          <w:i/>
          <w:color w:val="44546A" w:themeColor="text2"/>
          <w:sz w:val="18"/>
        </w:rPr>
      </w:pPr>
      <w:r w:rsidRPr="00F5763B">
        <w:rPr>
          <w:i/>
          <w:color w:val="44546A" w:themeColor="text2"/>
          <w:sz w:val="18"/>
        </w:rPr>
        <w:t xml:space="preserve">Tabela </w:t>
      </w:r>
      <w:r w:rsidR="006B6C58">
        <w:rPr>
          <w:i/>
          <w:color w:val="44546A" w:themeColor="text2"/>
          <w:sz w:val="18"/>
        </w:rPr>
        <w:t>F</w:t>
      </w:r>
      <w:r w:rsidRPr="00F5763B">
        <w:rPr>
          <w:i/>
          <w:color w:val="44546A" w:themeColor="text2"/>
          <w:sz w:val="18"/>
        </w:rPr>
        <w:t>.</w:t>
      </w:r>
      <w:r w:rsidR="007A6D43">
        <w:rPr>
          <w:i/>
          <w:color w:val="44546A" w:themeColor="text2"/>
          <w:sz w:val="18"/>
        </w:rPr>
        <w:t>5</w:t>
      </w:r>
      <w:r>
        <w:rPr>
          <w:i/>
          <w:color w:val="44546A" w:themeColor="text2"/>
          <w:sz w:val="18"/>
        </w:rPr>
        <w:t xml:space="preserve"> </w:t>
      </w:r>
      <w:r w:rsidR="002574E4">
        <w:rPr>
          <w:i/>
          <w:color w:val="44546A" w:themeColor="text2"/>
          <w:sz w:val="18"/>
        </w:rPr>
        <w:t>Wymagania Konkursowe</w:t>
      </w:r>
      <w:r w:rsidR="006B6C58">
        <w:rPr>
          <w:i/>
          <w:color w:val="44546A" w:themeColor="text2"/>
          <w:sz w:val="18"/>
        </w:rPr>
        <w:t xml:space="preserve"> - </w:t>
      </w:r>
      <w:r w:rsidR="005D502F" w:rsidRPr="005D502F">
        <w:rPr>
          <w:i/>
          <w:color w:val="44546A" w:themeColor="text2"/>
          <w:sz w:val="18"/>
        </w:rPr>
        <w:t>Jakość oczyszczonych ścieków odprowadzanych do odbiornika</w:t>
      </w:r>
    </w:p>
    <w:tbl>
      <w:tblPr>
        <w:tblStyle w:val="Tabela-Siatka"/>
        <w:tblW w:w="10197" w:type="dxa"/>
        <w:jc w:val="center"/>
        <w:tblLayout w:type="fixed"/>
        <w:tblLook w:val="04A0" w:firstRow="1" w:lastRow="0" w:firstColumn="1" w:lastColumn="0" w:noHBand="0" w:noVBand="1"/>
      </w:tblPr>
      <w:tblGrid>
        <w:gridCol w:w="704"/>
        <w:gridCol w:w="704"/>
        <w:gridCol w:w="1701"/>
        <w:gridCol w:w="1701"/>
        <w:gridCol w:w="1843"/>
        <w:gridCol w:w="1701"/>
        <w:gridCol w:w="1843"/>
      </w:tblGrid>
      <w:tr w:rsidR="00AD3536" w:rsidRPr="00384B67" w:rsidDel="004278AA" w14:paraId="3EF265A6" w14:textId="77777777" w:rsidTr="00AD3536">
        <w:trPr>
          <w:cantSplit/>
          <w:trHeight w:val="1134"/>
          <w:jc w:val="center"/>
        </w:trPr>
        <w:tc>
          <w:tcPr>
            <w:tcW w:w="704" w:type="dxa"/>
            <w:tcBorders>
              <w:bottom w:val="single" w:sz="4" w:space="0" w:color="auto"/>
            </w:tcBorders>
            <w:shd w:val="clear" w:color="auto" w:fill="A8D08D" w:themeFill="accent6" w:themeFillTint="99"/>
          </w:tcPr>
          <w:p w14:paraId="446F5D13"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7F526C27"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9CEB43F" w14:textId="180C1499" w:rsidR="00AD3536" w:rsidRPr="008A7255"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6512AD7" w14:textId="332050F6" w:rsidR="00AD3536" w:rsidRPr="008A7255" w:rsidRDefault="00AD3536" w:rsidP="00AD3536">
            <w:pPr>
              <w:rPr>
                <w:rFonts w:cstheme="minorHAnsi"/>
                <w:b/>
                <w:sz w:val="20"/>
                <w:szCs w:val="20"/>
              </w:rPr>
            </w:pPr>
          </w:p>
        </w:tc>
        <w:tc>
          <w:tcPr>
            <w:tcW w:w="8789" w:type="dxa"/>
            <w:gridSpan w:val="5"/>
            <w:shd w:val="clear" w:color="auto" w:fill="A8D08D" w:themeFill="accent6" w:themeFillTint="99"/>
            <w:vAlign w:val="center"/>
          </w:tcPr>
          <w:p w14:paraId="0BB98EDF" w14:textId="453F6554" w:rsidR="00AD3536" w:rsidRDefault="00AD3536" w:rsidP="00AD3536">
            <w:pPr>
              <w:spacing w:before="240"/>
              <w:jc w:val="both"/>
              <w:rPr>
                <w:sz w:val="20"/>
                <w:szCs w:val="20"/>
              </w:rPr>
            </w:pPr>
            <w:r w:rsidRPr="67571B8F">
              <w:rPr>
                <w:sz w:val="20"/>
                <w:szCs w:val="20"/>
              </w:rPr>
              <w:t xml:space="preserve">W ramach wymagania </w:t>
            </w:r>
            <w:r w:rsidRPr="67571B8F">
              <w:rPr>
                <w:sz w:val="20"/>
                <w:szCs w:val="20"/>
                <w:u w:val="single"/>
              </w:rPr>
              <w:t xml:space="preserve">Jakość oczyszczonych ścieków odprowadzanych do odbiornika </w:t>
            </w:r>
            <w:r w:rsidRPr="67571B8F">
              <w:rPr>
                <w:sz w:val="20"/>
                <w:szCs w:val="20"/>
              </w:rPr>
              <w:t>oceniana będzie deklarowana procentowa wartość redukcji dla poszczególnych parametrów określających jakość oczyszczonych ścieków odprowadzanych do odbiornika. Jakość oczyszczonych ścieków odprowadzanych do odbiornika jest liczona zgodnie z metodologią określoną w Załączniku nr 1 do Regulaminu.</w:t>
            </w:r>
          </w:p>
          <w:p w14:paraId="2DB2C9BF" w14:textId="77777777" w:rsidR="00AD3536" w:rsidRPr="00384B67" w:rsidRDefault="00AD3536" w:rsidP="00AD3536">
            <w:pPr>
              <w:jc w:val="center"/>
              <w:rPr>
                <w:rFonts w:cstheme="minorHAnsi"/>
                <w:b/>
                <w:sz w:val="20"/>
                <w:szCs w:val="20"/>
              </w:rPr>
            </w:pPr>
          </w:p>
        </w:tc>
      </w:tr>
      <w:tr w:rsidR="00AD3536" w:rsidRPr="00384B67" w:rsidDel="004278AA" w14:paraId="0DE7C27C" w14:textId="77777777" w:rsidTr="00AD3536">
        <w:trPr>
          <w:cantSplit/>
          <w:trHeight w:val="1134"/>
          <w:jc w:val="center"/>
        </w:trPr>
        <w:tc>
          <w:tcPr>
            <w:tcW w:w="704" w:type="dxa"/>
            <w:tcBorders>
              <w:tr2bl w:val="single" w:sz="4" w:space="0" w:color="auto"/>
            </w:tcBorders>
            <w:shd w:val="clear" w:color="auto" w:fill="A8D08D" w:themeFill="accent6" w:themeFillTint="99"/>
          </w:tcPr>
          <w:p w14:paraId="1EBCD581" w14:textId="77777777" w:rsidR="00AD3536" w:rsidRPr="008A7255" w:rsidRDefault="00AD3536" w:rsidP="00AD3536">
            <w:pPr>
              <w:rPr>
                <w:rFonts w:cstheme="minorHAnsi"/>
                <w:b/>
                <w:sz w:val="20"/>
                <w:szCs w:val="20"/>
              </w:rPr>
            </w:pPr>
          </w:p>
        </w:tc>
        <w:tc>
          <w:tcPr>
            <w:tcW w:w="704" w:type="dxa"/>
            <w:shd w:val="clear" w:color="auto" w:fill="A8D08D" w:themeFill="accent6" w:themeFillTint="99"/>
            <w:vAlign w:val="center"/>
          </w:tcPr>
          <w:p w14:paraId="2B23FCE3" w14:textId="2D1F2435" w:rsidR="00AD3536" w:rsidRPr="008A7255" w:rsidRDefault="00AD3536" w:rsidP="00AD3536">
            <w:pPr>
              <w:rPr>
                <w:rFonts w:cstheme="minorHAnsi"/>
                <w:sz w:val="20"/>
                <w:szCs w:val="20"/>
              </w:rPr>
            </w:pPr>
            <w:r w:rsidRPr="008A7255">
              <w:rPr>
                <w:rFonts w:cstheme="minorHAnsi"/>
                <w:b/>
                <w:sz w:val="20"/>
                <w:szCs w:val="20"/>
              </w:rPr>
              <w:t>L.p.</w:t>
            </w:r>
          </w:p>
        </w:tc>
        <w:tc>
          <w:tcPr>
            <w:tcW w:w="1701" w:type="dxa"/>
            <w:shd w:val="clear" w:color="auto" w:fill="A8D08D" w:themeFill="accent6" w:themeFillTint="99"/>
            <w:vAlign w:val="center"/>
          </w:tcPr>
          <w:p w14:paraId="1EA94BA9" w14:textId="5AB9B085"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FC858E7" w14:textId="77777777" w:rsidR="00AD3536" w:rsidRDefault="00AD3536" w:rsidP="00AD3536">
            <w:pPr>
              <w:jc w:val="center"/>
              <w:rPr>
                <w:rFonts w:cstheme="minorHAnsi"/>
                <w:b/>
                <w:sz w:val="20"/>
                <w:szCs w:val="20"/>
              </w:rPr>
            </w:pPr>
            <w:r>
              <w:rPr>
                <w:rFonts w:cstheme="minorHAnsi"/>
                <w:b/>
                <w:sz w:val="20"/>
                <w:szCs w:val="20"/>
              </w:rPr>
              <w:t>Badany parametr</w:t>
            </w:r>
          </w:p>
        </w:tc>
        <w:tc>
          <w:tcPr>
            <w:tcW w:w="1843" w:type="dxa"/>
            <w:shd w:val="clear" w:color="auto" w:fill="A8D08D" w:themeFill="accent6" w:themeFillTint="99"/>
            <w:vAlign w:val="center"/>
          </w:tcPr>
          <w:p w14:paraId="24076CD6" w14:textId="77777777" w:rsidR="00AD3536" w:rsidRPr="00DC1E78" w:rsidRDefault="00AD3536" w:rsidP="00AD3536">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4BE71C31" w14:textId="7ABE7BCE" w:rsidR="00AD3536" w:rsidRPr="00D228C1" w:rsidRDefault="00AD3536" w:rsidP="00AD3536">
            <w:pPr>
              <w:jc w:val="center"/>
              <w:rPr>
                <w:rFonts w:cstheme="minorHAnsi"/>
                <w:sz w:val="20"/>
                <w:szCs w:val="20"/>
              </w:rPr>
            </w:pPr>
            <w:r>
              <w:rPr>
                <w:rFonts w:cstheme="minorHAnsi"/>
                <w:b/>
                <w:sz w:val="20"/>
                <w:szCs w:val="20"/>
              </w:rPr>
              <w:t>Średnia ważona badanych parametrów</w:t>
            </w:r>
          </w:p>
        </w:tc>
        <w:tc>
          <w:tcPr>
            <w:tcW w:w="1843" w:type="dxa"/>
            <w:shd w:val="clear" w:color="auto" w:fill="A8D08D" w:themeFill="accent6" w:themeFillTint="99"/>
            <w:vAlign w:val="center"/>
          </w:tcPr>
          <w:p w14:paraId="7C316474" w14:textId="77777777" w:rsidR="00AD3536" w:rsidRPr="00384B67" w:rsidDel="004278AA"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3E377852" w14:textId="77777777" w:rsidTr="00AD3536">
        <w:trPr>
          <w:cantSplit/>
          <w:trHeight w:val="833"/>
          <w:jc w:val="center"/>
        </w:trPr>
        <w:sdt>
          <w:sdtPr>
            <w:rPr>
              <w:rFonts w:cstheme="minorHAnsi"/>
              <w:color w:val="44546A" w:themeColor="text2"/>
              <w:szCs w:val="20"/>
            </w:rPr>
            <w:id w:val="1544104967"/>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4DD6A10" w14:textId="227EF1F3" w:rsidR="00AD3536" w:rsidRPr="00AD3536" w:rsidRDefault="00AD3536" w:rsidP="00AD3536">
                <w:pPr>
                  <w:ind w:left="173"/>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0F1CCAC5" w14:textId="58C83D1D" w:rsidR="00AD3536" w:rsidRPr="008A7255" w:rsidRDefault="00AD3536" w:rsidP="00AD3536">
            <w:pPr>
              <w:pStyle w:val="Akapitzlist"/>
              <w:numPr>
                <w:ilvl w:val="0"/>
                <w:numId w:val="11"/>
              </w:numPr>
              <w:rPr>
                <w:rFonts w:cstheme="minorHAnsi"/>
                <w:sz w:val="20"/>
                <w:szCs w:val="20"/>
              </w:rPr>
            </w:pPr>
          </w:p>
        </w:tc>
        <w:tc>
          <w:tcPr>
            <w:tcW w:w="1701" w:type="dxa"/>
            <w:vMerge w:val="restart"/>
            <w:vAlign w:val="center"/>
          </w:tcPr>
          <w:p w14:paraId="5E9B9220" w14:textId="16879D50" w:rsidR="00AD3536" w:rsidRPr="005D502F" w:rsidRDefault="00AD3536" w:rsidP="00AD3536">
            <w:pPr>
              <w:rPr>
                <w:rFonts w:cstheme="minorHAnsi"/>
                <w:b/>
                <w:sz w:val="20"/>
                <w:szCs w:val="20"/>
              </w:rPr>
            </w:pPr>
            <w:r w:rsidRPr="005D502F">
              <w:rPr>
                <w:b/>
                <w:sz w:val="20"/>
                <w:szCs w:val="20"/>
              </w:rPr>
              <w:t>Jakość oczyszczonych ścieków odprowadzanych do odbiornika</w:t>
            </w:r>
          </w:p>
        </w:tc>
        <w:tc>
          <w:tcPr>
            <w:tcW w:w="1701" w:type="dxa"/>
            <w:vAlign w:val="center"/>
          </w:tcPr>
          <w:p w14:paraId="1141B610" w14:textId="19EF42A2" w:rsidR="00AD3536" w:rsidRPr="008A7255" w:rsidRDefault="00AD3536" w:rsidP="00AD3536">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843" w:type="dxa"/>
            <w:vAlign w:val="center"/>
          </w:tcPr>
          <w:p w14:paraId="20F22E86" w14:textId="77777777" w:rsidR="00AD3536" w:rsidRPr="008A7255" w:rsidRDefault="00AD3536" w:rsidP="00AD3536">
            <w:pPr>
              <w:rPr>
                <w:rFonts w:cstheme="minorHAnsi"/>
                <w:sz w:val="20"/>
                <w:szCs w:val="20"/>
                <w:highlight w:val="yellow"/>
              </w:rPr>
            </w:pPr>
          </w:p>
        </w:tc>
        <w:tc>
          <w:tcPr>
            <w:tcW w:w="1701" w:type="dxa"/>
            <w:vMerge w:val="restart"/>
          </w:tcPr>
          <w:p w14:paraId="05EF92B1" w14:textId="77777777" w:rsidR="00AD3536" w:rsidRPr="00D228C1" w:rsidDel="004278AA" w:rsidRDefault="00AD3536" w:rsidP="00AD3536">
            <w:pPr>
              <w:jc w:val="center"/>
              <w:rPr>
                <w:rFonts w:cstheme="minorHAnsi"/>
                <w:sz w:val="20"/>
                <w:szCs w:val="20"/>
              </w:rPr>
            </w:pPr>
          </w:p>
        </w:tc>
        <w:tc>
          <w:tcPr>
            <w:tcW w:w="1843" w:type="dxa"/>
          </w:tcPr>
          <w:p w14:paraId="52DB32C4" w14:textId="77777777" w:rsidR="00AD3536" w:rsidRPr="008A7255" w:rsidDel="004278AA" w:rsidRDefault="00AD3536" w:rsidP="00AD3536">
            <w:pPr>
              <w:rPr>
                <w:rFonts w:cstheme="minorHAnsi"/>
                <w:b/>
                <w:sz w:val="20"/>
                <w:szCs w:val="20"/>
              </w:rPr>
            </w:pPr>
          </w:p>
        </w:tc>
      </w:tr>
      <w:tr w:rsidR="00AD3536" w:rsidRPr="00384B67" w:rsidDel="004278AA" w14:paraId="20933FC9" w14:textId="77777777" w:rsidTr="00AD3536">
        <w:trPr>
          <w:cantSplit/>
          <w:trHeight w:val="833"/>
          <w:jc w:val="center"/>
        </w:trPr>
        <w:tc>
          <w:tcPr>
            <w:tcW w:w="704" w:type="dxa"/>
          </w:tcPr>
          <w:p w14:paraId="67F46C65" w14:textId="4CD7572F" w:rsidR="00AD3536" w:rsidRPr="00AD3536" w:rsidRDefault="00AD3536" w:rsidP="00AD3536">
            <w:pPr>
              <w:ind w:left="360"/>
              <w:rPr>
                <w:rFonts w:cstheme="minorHAnsi"/>
                <w:sz w:val="20"/>
                <w:szCs w:val="20"/>
              </w:rPr>
            </w:pPr>
          </w:p>
        </w:tc>
        <w:tc>
          <w:tcPr>
            <w:tcW w:w="704" w:type="dxa"/>
            <w:vMerge/>
            <w:vAlign w:val="center"/>
          </w:tcPr>
          <w:p w14:paraId="710FC9F0" w14:textId="04706C39"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05C2E876" w14:textId="77777777" w:rsidR="00AD3536" w:rsidRPr="005D502F" w:rsidRDefault="00AD3536" w:rsidP="00AD3536">
            <w:pPr>
              <w:rPr>
                <w:b/>
                <w:sz w:val="20"/>
                <w:szCs w:val="20"/>
              </w:rPr>
            </w:pPr>
          </w:p>
        </w:tc>
        <w:tc>
          <w:tcPr>
            <w:tcW w:w="1701" w:type="dxa"/>
            <w:vAlign w:val="center"/>
          </w:tcPr>
          <w:p w14:paraId="215CBC7A" w14:textId="02DCB71E" w:rsidR="00AD3536" w:rsidRPr="008A7255" w:rsidRDefault="00AD3536" w:rsidP="00AD3536">
            <w:pPr>
              <w:jc w:val="center"/>
              <w:rPr>
                <w:rFonts w:cstheme="minorHAnsi"/>
                <w:sz w:val="20"/>
                <w:szCs w:val="20"/>
                <w:highlight w:val="yellow"/>
              </w:rPr>
            </w:pPr>
            <w:r w:rsidRPr="0070083C">
              <w:rPr>
                <w:rFonts w:cstheme="minorHAnsi"/>
                <w:sz w:val="20"/>
                <w:szCs w:val="20"/>
              </w:rPr>
              <w:t>Chemiczne zapotrzebowanie na tlen (ChZT)</w:t>
            </w:r>
          </w:p>
        </w:tc>
        <w:tc>
          <w:tcPr>
            <w:tcW w:w="1843" w:type="dxa"/>
            <w:vAlign w:val="center"/>
          </w:tcPr>
          <w:p w14:paraId="7DB76457" w14:textId="77777777" w:rsidR="00AD3536" w:rsidRPr="008A7255" w:rsidRDefault="00AD3536" w:rsidP="00AD3536">
            <w:pPr>
              <w:rPr>
                <w:rFonts w:cstheme="minorHAnsi"/>
                <w:sz w:val="20"/>
                <w:szCs w:val="20"/>
                <w:highlight w:val="yellow"/>
              </w:rPr>
            </w:pPr>
          </w:p>
        </w:tc>
        <w:tc>
          <w:tcPr>
            <w:tcW w:w="1701" w:type="dxa"/>
            <w:vMerge/>
          </w:tcPr>
          <w:p w14:paraId="7F915D81" w14:textId="77777777" w:rsidR="00AD3536" w:rsidRPr="00D228C1" w:rsidDel="004278AA" w:rsidRDefault="00AD3536" w:rsidP="00AD3536">
            <w:pPr>
              <w:jc w:val="center"/>
              <w:rPr>
                <w:rFonts w:cstheme="minorHAnsi"/>
                <w:sz w:val="20"/>
                <w:szCs w:val="20"/>
              </w:rPr>
            </w:pPr>
          </w:p>
        </w:tc>
        <w:tc>
          <w:tcPr>
            <w:tcW w:w="1843" w:type="dxa"/>
          </w:tcPr>
          <w:p w14:paraId="06BD2078" w14:textId="77777777" w:rsidR="00AD3536" w:rsidRPr="008A7255" w:rsidDel="004278AA" w:rsidRDefault="00AD3536" w:rsidP="00AD3536">
            <w:pPr>
              <w:rPr>
                <w:rFonts w:cstheme="minorHAnsi"/>
                <w:b/>
                <w:sz w:val="20"/>
                <w:szCs w:val="20"/>
              </w:rPr>
            </w:pPr>
          </w:p>
        </w:tc>
      </w:tr>
      <w:tr w:rsidR="00AD3536" w:rsidRPr="00384B67" w:rsidDel="004278AA" w14:paraId="0434D577" w14:textId="77777777" w:rsidTr="00AD3536">
        <w:trPr>
          <w:cantSplit/>
          <w:trHeight w:val="833"/>
          <w:jc w:val="center"/>
        </w:trPr>
        <w:tc>
          <w:tcPr>
            <w:tcW w:w="704" w:type="dxa"/>
          </w:tcPr>
          <w:p w14:paraId="5DDA2C2C" w14:textId="32978743" w:rsidR="00AD3536" w:rsidRPr="00AD3536" w:rsidRDefault="00AD3536" w:rsidP="00AD3536">
            <w:pPr>
              <w:ind w:left="360"/>
              <w:rPr>
                <w:rFonts w:cstheme="minorHAnsi"/>
                <w:sz w:val="20"/>
                <w:szCs w:val="20"/>
              </w:rPr>
            </w:pPr>
          </w:p>
        </w:tc>
        <w:tc>
          <w:tcPr>
            <w:tcW w:w="704" w:type="dxa"/>
            <w:vMerge/>
            <w:vAlign w:val="center"/>
          </w:tcPr>
          <w:p w14:paraId="4C02D198" w14:textId="674BB135"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32F8A50" w14:textId="77777777" w:rsidR="00AD3536" w:rsidRPr="005D502F" w:rsidRDefault="00AD3536" w:rsidP="00AD3536">
            <w:pPr>
              <w:rPr>
                <w:b/>
                <w:sz w:val="20"/>
                <w:szCs w:val="20"/>
              </w:rPr>
            </w:pPr>
          </w:p>
        </w:tc>
        <w:tc>
          <w:tcPr>
            <w:tcW w:w="1701" w:type="dxa"/>
            <w:vAlign w:val="center"/>
          </w:tcPr>
          <w:p w14:paraId="71D9ED96" w14:textId="1E3FE31B" w:rsidR="00AD3536" w:rsidRPr="008A7255" w:rsidRDefault="00AD3536" w:rsidP="00AD3536">
            <w:pPr>
              <w:jc w:val="center"/>
              <w:rPr>
                <w:sz w:val="20"/>
                <w:szCs w:val="20"/>
                <w:highlight w:val="yellow"/>
              </w:rPr>
            </w:pPr>
            <w:r w:rsidRPr="3E5FDD4D">
              <w:rPr>
                <w:sz w:val="20"/>
                <w:szCs w:val="20"/>
              </w:rPr>
              <w:t>Zawiesiny ogólne (Z</w:t>
            </w:r>
            <w:r w:rsidRPr="3E5FDD4D">
              <w:rPr>
                <w:sz w:val="20"/>
                <w:szCs w:val="20"/>
                <w:vertAlign w:val="subscript"/>
              </w:rPr>
              <w:t>og</w:t>
            </w:r>
            <w:r w:rsidRPr="3E5FDD4D">
              <w:rPr>
                <w:sz w:val="20"/>
                <w:szCs w:val="20"/>
              </w:rPr>
              <w:t>)</w:t>
            </w:r>
          </w:p>
        </w:tc>
        <w:tc>
          <w:tcPr>
            <w:tcW w:w="1843" w:type="dxa"/>
            <w:vAlign w:val="center"/>
          </w:tcPr>
          <w:p w14:paraId="507C7B1E" w14:textId="77777777" w:rsidR="00AD3536" w:rsidRPr="008A7255" w:rsidRDefault="00AD3536" w:rsidP="00AD3536">
            <w:pPr>
              <w:rPr>
                <w:rFonts w:cstheme="minorHAnsi"/>
                <w:sz w:val="20"/>
                <w:szCs w:val="20"/>
                <w:highlight w:val="yellow"/>
              </w:rPr>
            </w:pPr>
          </w:p>
        </w:tc>
        <w:tc>
          <w:tcPr>
            <w:tcW w:w="1701" w:type="dxa"/>
            <w:vMerge/>
          </w:tcPr>
          <w:p w14:paraId="528C0FD4" w14:textId="77777777" w:rsidR="00AD3536" w:rsidRPr="00D228C1" w:rsidDel="004278AA" w:rsidRDefault="00AD3536" w:rsidP="00AD3536">
            <w:pPr>
              <w:jc w:val="center"/>
              <w:rPr>
                <w:rFonts w:cstheme="minorHAnsi"/>
                <w:sz w:val="20"/>
                <w:szCs w:val="20"/>
              </w:rPr>
            </w:pPr>
          </w:p>
        </w:tc>
        <w:tc>
          <w:tcPr>
            <w:tcW w:w="1843" w:type="dxa"/>
          </w:tcPr>
          <w:p w14:paraId="6248215D" w14:textId="77777777" w:rsidR="00AD3536" w:rsidRPr="008A7255" w:rsidDel="004278AA" w:rsidRDefault="00AD3536" w:rsidP="00AD3536">
            <w:pPr>
              <w:rPr>
                <w:rFonts w:cstheme="minorHAnsi"/>
                <w:b/>
                <w:sz w:val="20"/>
                <w:szCs w:val="20"/>
              </w:rPr>
            </w:pPr>
          </w:p>
        </w:tc>
      </w:tr>
      <w:tr w:rsidR="00AD3536" w:rsidRPr="00384B67" w:rsidDel="004278AA" w14:paraId="72A594E2" w14:textId="77777777" w:rsidTr="00AD3536">
        <w:trPr>
          <w:cantSplit/>
          <w:trHeight w:val="833"/>
          <w:jc w:val="center"/>
        </w:trPr>
        <w:tc>
          <w:tcPr>
            <w:tcW w:w="704" w:type="dxa"/>
          </w:tcPr>
          <w:p w14:paraId="3E75192F" w14:textId="3D152173" w:rsidR="00AD3536" w:rsidRPr="00AD3536" w:rsidRDefault="00AD3536" w:rsidP="00AD3536">
            <w:pPr>
              <w:ind w:left="360"/>
              <w:rPr>
                <w:rFonts w:cstheme="minorHAnsi"/>
                <w:sz w:val="20"/>
                <w:szCs w:val="20"/>
              </w:rPr>
            </w:pPr>
          </w:p>
        </w:tc>
        <w:tc>
          <w:tcPr>
            <w:tcW w:w="704" w:type="dxa"/>
            <w:vMerge/>
            <w:vAlign w:val="center"/>
          </w:tcPr>
          <w:p w14:paraId="35F1B24E" w14:textId="7DEE6A6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145228CA" w14:textId="77777777" w:rsidR="00AD3536" w:rsidRPr="005D502F" w:rsidRDefault="00AD3536" w:rsidP="00AD3536">
            <w:pPr>
              <w:rPr>
                <w:b/>
                <w:sz w:val="20"/>
                <w:szCs w:val="20"/>
              </w:rPr>
            </w:pPr>
          </w:p>
        </w:tc>
        <w:tc>
          <w:tcPr>
            <w:tcW w:w="1701" w:type="dxa"/>
            <w:vAlign w:val="center"/>
          </w:tcPr>
          <w:p w14:paraId="2EF387AE" w14:textId="7A1DC20F" w:rsidR="00AD3536" w:rsidRPr="005D502F" w:rsidRDefault="00AD3536" w:rsidP="00AD3536">
            <w:pPr>
              <w:jc w:val="center"/>
              <w:rPr>
                <w:sz w:val="20"/>
                <w:szCs w:val="20"/>
              </w:rPr>
            </w:pPr>
            <w:r w:rsidRPr="0070083C">
              <w:rPr>
                <w:sz w:val="20"/>
                <w:szCs w:val="20"/>
              </w:rPr>
              <w:t>Azot ogólny (N</w:t>
            </w:r>
            <w:r w:rsidRPr="0070083C">
              <w:rPr>
                <w:sz w:val="20"/>
                <w:szCs w:val="20"/>
                <w:vertAlign w:val="subscript"/>
              </w:rPr>
              <w:t>og</w:t>
            </w:r>
            <w:r>
              <w:rPr>
                <w:sz w:val="20"/>
                <w:szCs w:val="20"/>
              </w:rPr>
              <w:t>)</w:t>
            </w:r>
          </w:p>
        </w:tc>
        <w:tc>
          <w:tcPr>
            <w:tcW w:w="1843" w:type="dxa"/>
            <w:vAlign w:val="center"/>
          </w:tcPr>
          <w:p w14:paraId="4FA8DDD3" w14:textId="77777777" w:rsidR="00AD3536" w:rsidRPr="008A7255" w:rsidRDefault="00AD3536" w:rsidP="00AD3536">
            <w:pPr>
              <w:spacing w:line="259" w:lineRule="auto"/>
              <w:rPr>
                <w:sz w:val="20"/>
                <w:szCs w:val="20"/>
                <w:highlight w:val="yellow"/>
              </w:rPr>
            </w:pPr>
          </w:p>
        </w:tc>
        <w:tc>
          <w:tcPr>
            <w:tcW w:w="1701" w:type="dxa"/>
            <w:vMerge/>
          </w:tcPr>
          <w:p w14:paraId="1C52C9A9" w14:textId="77777777" w:rsidR="00AD3536" w:rsidRPr="00D228C1" w:rsidDel="004278AA" w:rsidRDefault="00AD3536" w:rsidP="00AD3536">
            <w:pPr>
              <w:jc w:val="center"/>
              <w:rPr>
                <w:rFonts w:cstheme="minorHAnsi"/>
                <w:sz w:val="20"/>
                <w:szCs w:val="20"/>
              </w:rPr>
            </w:pPr>
          </w:p>
        </w:tc>
        <w:tc>
          <w:tcPr>
            <w:tcW w:w="1843" w:type="dxa"/>
          </w:tcPr>
          <w:p w14:paraId="2F0F225A" w14:textId="77777777" w:rsidR="00AD3536" w:rsidRPr="008A7255" w:rsidDel="004278AA" w:rsidRDefault="00AD3536" w:rsidP="00AD3536">
            <w:pPr>
              <w:rPr>
                <w:rFonts w:cstheme="minorHAnsi"/>
                <w:b/>
                <w:sz w:val="20"/>
                <w:szCs w:val="20"/>
              </w:rPr>
            </w:pPr>
          </w:p>
        </w:tc>
      </w:tr>
      <w:tr w:rsidR="00AD3536" w:rsidRPr="00384B67" w:rsidDel="004278AA" w14:paraId="12825A47" w14:textId="77777777" w:rsidTr="00AD3536">
        <w:trPr>
          <w:cantSplit/>
          <w:trHeight w:val="833"/>
          <w:jc w:val="center"/>
        </w:trPr>
        <w:tc>
          <w:tcPr>
            <w:tcW w:w="704" w:type="dxa"/>
          </w:tcPr>
          <w:p w14:paraId="456D0D8A" w14:textId="0D2D3DC0" w:rsidR="00AD3536" w:rsidRPr="00AD3536" w:rsidRDefault="00AD3536" w:rsidP="00AD3536">
            <w:pPr>
              <w:ind w:left="360"/>
              <w:rPr>
                <w:rFonts w:cstheme="minorHAnsi"/>
                <w:sz w:val="20"/>
                <w:szCs w:val="20"/>
              </w:rPr>
            </w:pPr>
            <w:r w:rsidRPr="00AD3536">
              <w:rPr>
                <w:rFonts w:ascii="MS Gothic" w:eastAsia="MS Gothic" w:hAnsi="MS Gothic" w:cstheme="minorHAnsi" w:hint="eastAsia"/>
                <w:color w:val="44546A" w:themeColor="text2"/>
                <w:szCs w:val="20"/>
              </w:rPr>
              <w:t>☐</w:t>
            </w:r>
          </w:p>
        </w:tc>
        <w:tc>
          <w:tcPr>
            <w:tcW w:w="704" w:type="dxa"/>
            <w:vMerge/>
            <w:vAlign w:val="center"/>
          </w:tcPr>
          <w:p w14:paraId="252557A6" w14:textId="40F300A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4A04F87" w14:textId="77777777" w:rsidR="00AD3536" w:rsidRPr="005D502F" w:rsidRDefault="00AD3536" w:rsidP="00AD3536">
            <w:pPr>
              <w:rPr>
                <w:b/>
                <w:sz w:val="20"/>
                <w:szCs w:val="20"/>
              </w:rPr>
            </w:pPr>
          </w:p>
        </w:tc>
        <w:tc>
          <w:tcPr>
            <w:tcW w:w="1701" w:type="dxa"/>
            <w:vAlign w:val="center"/>
          </w:tcPr>
          <w:p w14:paraId="3517A7D0" w14:textId="38D3A860" w:rsidR="00AD3536" w:rsidRPr="005D502F" w:rsidRDefault="00AD3536" w:rsidP="00AD3536">
            <w:pPr>
              <w:jc w:val="center"/>
              <w:rPr>
                <w:sz w:val="20"/>
                <w:szCs w:val="20"/>
              </w:rPr>
            </w:pPr>
            <w:r w:rsidRPr="0070083C">
              <w:rPr>
                <w:sz w:val="20"/>
                <w:szCs w:val="20"/>
              </w:rPr>
              <w:t>Fosfor ogólny (P</w:t>
            </w:r>
            <w:r w:rsidRPr="0070083C">
              <w:rPr>
                <w:sz w:val="20"/>
                <w:szCs w:val="20"/>
                <w:vertAlign w:val="subscript"/>
              </w:rPr>
              <w:t>og</w:t>
            </w:r>
            <w:r>
              <w:rPr>
                <w:sz w:val="20"/>
                <w:szCs w:val="20"/>
              </w:rPr>
              <w:t>)</w:t>
            </w:r>
          </w:p>
        </w:tc>
        <w:tc>
          <w:tcPr>
            <w:tcW w:w="1843" w:type="dxa"/>
            <w:vAlign w:val="center"/>
          </w:tcPr>
          <w:p w14:paraId="678DB21F" w14:textId="77777777" w:rsidR="00AD3536" w:rsidRPr="008A7255" w:rsidRDefault="00AD3536" w:rsidP="00AD3536">
            <w:pPr>
              <w:rPr>
                <w:rFonts w:cstheme="minorHAnsi"/>
                <w:sz w:val="20"/>
                <w:szCs w:val="20"/>
                <w:highlight w:val="yellow"/>
              </w:rPr>
            </w:pPr>
          </w:p>
        </w:tc>
        <w:tc>
          <w:tcPr>
            <w:tcW w:w="1701" w:type="dxa"/>
            <w:vMerge/>
          </w:tcPr>
          <w:p w14:paraId="41F74E1E" w14:textId="77777777" w:rsidR="00AD3536" w:rsidRPr="00D228C1" w:rsidDel="004278AA" w:rsidRDefault="00AD3536" w:rsidP="00AD3536">
            <w:pPr>
              <w:jc w:val="center"/>
              <w:rPr>
                <w:rFonts w:cstheme="minorHAnsi"/>
                <w:sz w:val="20"/>
                <w:szCs w:val="20"/>
              </w:rPr>
            </w:pPr>
          </w:p>
        </w:tc>
        <w:tc>
          <w:tcPr>
            <w:tcW w:w="1843" w:type="dxa"/>
          </w:tcPr>
          <w:p w14:paraId="477C9C3B" w14:textId="77777777" w:rsidR="00AD3536" w:rsidRPr="008A7255" w:rsidDel="004278AA" w:rsidRDefault="00AD3536" w:rsidP="00AD3536">
            <w:pPr>
              <w:rPr>
                <w:rFonts w:cstheme="minorHAnsi"/>
                <w:b/>
                <w:sz w:val="20"/>
                <w:szCs w:val="20"/>
              </w:rPr>
            </w:pPr>
          </w:p>
        </w:tc>
      </w:tr>
      <w:tr w:rsidR="00AD3536" w:rsidRPr="00384B67" w:rsidDel="004278AA" w14:paraId="35BE86DA" w14:textId="77777777" w:rsidTr="00AD3536">
        <w:trPr>
          <w:cantSplit/>
          <w:trHeight w:val="797"/>
          <w:jc w:val="center"/>
        </w:trPr>
        <w:sdt>
          <w:sdtPr>
            <w:rPr>
              <w:rFonts w:cstheme="minorHAnsi"/>
              <w:color w:val="44546A" w:themeColor="text2"/>
              <w:szCs w:val="20"/>
            </w:rPr>
            <w:id w:val="-1306384140"/>
            <w14:checkbox>
              <w14:checked w14:val="0"/>
              <w14:checkedState w14:val="2612" w14:font="MS Gothic"/>
              <w14:uncheckedState w14:val="2610" w14:font="MS Gothic"/>
            </w14:checkbox>
          </w:sdtPr>
          <w:sdtEndPr/>
          <w:sdtContent>
            <w:tc>
              <w:tcPr>
                <w:tcW w:w="704" w:type="dxa"/>
              </w:tcPr>
              <w:p w14:paraId="2D658399" w14:textId="367B3445" w:rsidR="00AD3536" w:rsidRPr="67571B8F" w:rsidRDefault="00AD3536" w:rsidP="00AD3536">
                <w:pPr>
                  <w:rPr>
                    <w:i/>
                    <w:iCs/>
                    <w:sz w:val="20"/>
                    <w:szCs w:val="20"/>
                  </w:rPr>
                </w:pPr>
                <w:r w:rsidRPr="00CF5D51">
                  <w:rPr>
                    <w:rFonts w:ascii="MS Gothic" w:eastAsia="MS Gothic" w:hAnsi="MS Gothic" w:cstheme="minorHAnsi" w:hint="eastAsia"/>
                    <w:color w:val="44546A" w:themeColor="text2"/>
                    <w:szCs w:val="20"/>
                  </w:rPr>
                  <w:t>☐</w:t>
                </w:r>
              </w:p>
            </w:tc>
          </w:sdtContent>
        </w:sdt>
        <w:tc>
          <w:tcPr>
            <w:tcW w:w="9493" w:type="dxa"/>
            <w:gridSpan w:val="6"/>
            <w:vAlign w:val="center"/>
          </w:tcPr>
          <w:p w14:paraId="79EDE030" w14:textId="22017801"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dla badanych parametrów</w:t>
            </w:r>
          </w:p>
        </w:tc>
      </w:tr>
    </w:tbl>
    <w:p w14:paraId="5A9FDDF4" w14:textId="77777777" w:rsidR="00785345" w:rsidRDefault="00785345" w:rsidP="00834651">
      <w:pPr>
        <w:jc w:val="both"/>
        <w:rPr>
          <w:i/>
          <w:color w:val="44546A" w:themeColor="text2"/>
          <w:sz w:val="18"/>
        </w:rPr>
      </w:pPr>
    </w:p>
    <w:p w14:paraId="1BDAA070" w14:textId="4AB69C88" w:rsidR="00834651" w:rsidRPr="00FF66D3" w:rsidRDefault="00834651" w:rsidP="00834651">
      <w:pPr>
        <w:jc w:val="both"/>
        <w:rPr>
          <w:i/>
          <w:color w:val="44546A" w:themeColor="text2"/>
          <w:sz w:val="18"/>
        </w:rPr>
      </w:pPr>
      <w:r w:rsidRPr="00F5763B">
        <w:rPr>
          <w:i/>
          <w:color w:val="44546A" w:themeColor="text2"/>
          <w:sz w:val="18"/>
        </w:rPr>
        <w:t>Tab</w:t>
      </w:r>
      <w:r>
        <w:rPr>
          <w:i/>
          <w:color w:val="44546A" w:themeColor="text2"/>
          <w:sz w:val="18"/>
        </w:rPr>
        <w:t>e</w:t>
      </w:r>
      <w:r w:rsidRPr="00F5763B">
        <w:rPr>
          <w:i/>
          <w:color w:val="44546A" w:themeColor="text2"/>
          <w:sz w:val="18"/>
        </w:rPr>
        <w:t xml:space="preserve">la </w:t>
      </w:r>
      <w:r>
        <w:rPr>
          <w:i/>
          <w:color w:val="44546A" w:themeColor="text2"/>
          <w:sz w:val="18"/>
        </w:rPr>
        <w:t>F</w:t>
      </w:r>
      <w:r w:rsidRPr="00F5763B">
        <w:rPr>
          <w:i/>
          <w:color w:val="44546A" w:themeColor="text2"/>
          <w:sz w:val="18"/>
        </w:rPr>
        <w:t>.</w:t>
      </w:r>
      <w:r w:rsidR="007A6D43">
        <w:rPr>
          <w:i/>
          <w:color w:val="44546A" w:themeColor="text2"/>
          <w:sz w:val="18"/>
        </w:rPr>
        <w:t>6</w:t>
      </w:r>
      <w:r>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Pr>
          <w:i/>
          <w:color w:val="44546A" w:themeColor="text2"/>
          <w:sz w:val="18"/>
        </w:rPr>
        <w:t xml:space="preserve">- </w:t>
      </w:r>
      <w:r w:rsidR="00BB3F1D" w:rsidRPr="00BB3F1D">
        <w:rPr>
          <w:i/>
          <w:color w:val="44546A" w:themeColor="text2"/>
          <w:sz w:val="18"/>
        </w:rPr>
        <w:t>Usuwanie mikrozanieczyszczeń ze ścieków odprowadzanych do odbiornika i odzyskanej wody</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70358759" w14:textId="77777777" w:rsidTr="00AD3536">
        <w:trPr>
          <w:cantSplit/>
          <w:trHeight w:val="1123"/>
          <w:jc w:val="center"/>
        </w:trPr>
        <w:tc>
          <w:tcPr>
            <w:tcW w:w="704" w:type="dxa"/>
            <w:tcBorders>
              <w:bottom w:val="single" w:sz="4" w:space="0" w:color="auto"/>
            </w:tcBorders>
            <w:shd w:val="clear" w:color="auto" w:fill="A8D08D" w:themeFill="accent6" w:themeFillTint="99"/>
          </w:tcPr>
          <w:p w14:paraId="1E5F5B39"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4B3B629D"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38A37105" w14:textId="4042F0C2"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32250CB7" w14:textId="45751B41"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1CBBEB10" w14:textId="651D0AF4" w:rsidR="00AD3536" w:rsidRPr="00002C0F" w:rsidRDefault="00AD3536" w:rsidP="00AD3536">
            <w:pPr>
              <w:jc w:val="both"/>
              <w:rPr>
                <w:sz w:val="20"/>
                <w:szCs w:val="20"/>
              </w:rPr>
            </w:pPr>
            <w:r w:rsidRPr="3E5FDD4D">
              <w:rPr>
                <w:sz w:val="20"/>
                <w:szCs w:val="20"/>
              </w:rPr>
              <w:t xml:space="preserve">W ramach wymagania </w:t>
            </w:r>
            <w:r w:rsidRPr="3E5FDD4D">
              <w:rPr>
                <w:sz w:val="20"/>
                <w:szCs w:val="20"/>
                <w:u w:val="single"/>
              </w:rPr>
              <w:t>Usuwanie mikrozanieczyszczeń ze ścieków odprowadzanych do odbiornika i odzyskanej wody</w:t>
            </w:r>
            <w:r w:rsidRPr="3E5FDD4D">
              <w:rPr>
                <w:sz w:val="20"/>
                <w:szCs w:val="20"/>
              </w:rPr>
              <w:t xml:space="preserve"> oceniana będzie deklarowana procentowa średnia wartość redukcji dla wymienionych mikrozanieczyszczeń, zgodnie z metodologią określoną w Załączniku nr 1 do Regulaminu.</w:t>
            </w:r>
          </w:p>
        </w:tc>
      </w:tr>
      <w:tr w:rsidR="00AD3536" w:rsidRPr="00384B67" w:rsidDel="004278AA" w14:paraId="194EBB3F" w14:textId="77777777" w:rsidTr="00AD3536">
        <w:trPr>
          <w:cantSplit/>
          <w:trHeight w:val="1123"/>
          <w:jc w:val="center"/>
        </w:trPr>
        <w:tc>
          <w:tcPr>
            <w:tcW w:w="704" w:type="dxa"/>
            <w:tcBorders>
              <w:tr2bl w:val="single" w:sz="4" w:space="0" w:color="auto"/>
            </w:tcBorders>
            <w:shd w:val="clear" w:color="auto" w:fill="A8D08D" w:themeFill="accent6" w:themeFillTint="99"/>
          </w:tcPr>
          <w:p w14:paraId="2B0FFE2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2D49975F" w14:textId="4C0D089B"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B40D134" w14:textId="292BB3EF"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0A6B2DA" w14:textId="351F121E" w:rsidR="00AD3536" w:rsidRPr="00384B67" w:rsidRDefault="00AD3536" w:rsidP="00AD3536">
            <w:pPr>
              <w:jc w:val="center"/>
              <w:rPr>
                <w:rFonts w:cstheme="minorHAnsi"/>
                <w:b/>
                <w:sz w:val="20"/>
                <w:szCs w:val="20"/>
              </w:rPr>
            </w:pPr>
            <w:r w:rsidRPr="00834651">
              <w:rPr>
                <w:rFonts w:cstheme="minorHAnsi"/>
                <w:b/>
                <w:sz w:val="20"/>
                <w:szCs w:val="20"/>
              </w:rPr>
              <w:t xml:space="preserve">Średnia </w:t>
            </w:r>
            <w:r>
              <w:rPr>
                <w:rFonts w:cstheme="minorHAnsi"/>
                <w:b/>
                <w:sz w:val="20"/>
                <w:szCs w:val="20"/>
              </w:rPr>
              <w:t xml:space="preserve">procentowa </w:t>
            </w:r>
            <w:r w:rsidRPr="00834651">
              <w:rPr>
                <w:rFonts w:cstheme="minorHAnsi"/>
                <w:b/>
                <w:sz w:val="20"/>
                <w:szCs w:val="20"/>
              </w:rPr>
              <w:t>wartość redukcji badanych</w:t>
            </w:r>
            <w:r>
              <w:rPr>
                <w:rFonts w:cstheme="minorHAnsi"/>
                <w:b/>
                <w:sz w:val="20"/>
                <w:szCs w:val="20"/>
              </w:rPr>
              <w:t xml:space="preserve"> mikrozanieczyszczeń</w:t>
            </w:r>
          </w:p>
        </w:tc>
        <w:tc>
          <w:tcPr>
            <w:tcW w:w="2551" w:type="dxa"/>
            <w:shd w:val="clear" w:color="auto" w:fill="A8D08D" w:themeFill="accent6" w:themeFillTint="99"/>
            <w:vAlign w:val="center"/>
          </w:tcPr>
          <w:p w14:paraId="16280B85"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63CC7F25" w14:textId="77777777" w:rsidTr="00AD3536">
        <w:trPr>
          <w:cantSplit/>
          <w:trHeight w:val="1048"/>
          <w:jc w:val="center"/>
        </w:trPr>
        <w:sdt>
          <w:sdtPr>
            <w:rPr>
              <w:rFonts w:cstheme="minorHAnsi"/>
              <w:color w:val="44546A" w:themeColor="text2"/>
              <w:szCs w:val="20"/>
            </w:rPr>
            <w:id w:val="72244028"/>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118B2AC3" w14:textId="0D656863" w:rsidR="00AD3536" w:rsidRPr="00AD3536" w:rsidRDefault="00AD3536" w:rsidP="00AD3536">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C721B44" w14:textId="1ED94DD2"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56F2086F" w14:textId="141BEB1E" w:rsidR="00AD3536" w:rsidRPr="00BB3F1D" w:rsidRDefault="00AD3536" w:rsidP="00AD3536">
            <w:pPr>
              <w:spacing w:after="160"/>
              <w:rPr>
                <w:rFonts w:cstheme="minorHAnsi"/>
                <w:b/>
                <w:sz w:val="20"/>
                <w:szCs w:val="20"/>
              </w:rPr>
            </w:pPr>
            <w:r w:rsidRPr="00BB3F1D">
              <w:rPr>
                <w:rFonts w:cstheme="minorHAnsi"/>
                <w:b/>
                <w:sz w:val="20"/>
                <w:szCs w:val="20"/>
              </w:rPr>
              <w:t>Usuwanie mikrozanieczyszczeń ze ścieków odprowadzanych do odbiornika i odzyskanej wody:</w:t>
            </w:r>
          </w:p>
          <w:p w14:paraId="15C0543D" w14:textId="1FB52F00"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farmaceutyki: 17-beta-estradiol (E2), estron (E1), Antybiotyki makrolidowe (Erytromycyna, Klarytromycyna, Azytromycyna), Sulfametoksazol, Atenolol, Metoprolol, Diklofenak, Karbamazepina</w:t>
            </w:r>
          </w:p>
          <w:p w14:paraId="408CEAD0" w14:textId="38485380"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pestycydy: Aklonifen, Alachlor, Aldryna i pochodne, Bifenoks, Endryna, Heksachlorocyckloheksan (Lindan), Izoproturon, Trifluralin</w:t>
            </w:r>
          </w:p>
        </w:tc>
        <w:tc>
          <w:tcPr>
            <w:tcW w:w="2835" w:type="dxa"/>
            <w:vAlign w:val="center"/>
          </w:tcPr>
          <w:p w14:paraId="79190D65" w14:textId="77777777" w:rsidR="00AD3536" w:rsidRPr="00D228C1" w:rsidDel="004278AA" w:rsidRDefault="00AD3536" w:rsidP="00AD3536">
            <w:pPr>
              <w:rPr>
                <w:rFonts w:cstheme="minorHAnsi"/>
                <w:sz w:val="20"/>
                <w:szCs w:val="20"/>
              </w:rPr>
            </w:pPr>
          </w:p>
        </w:tc>
        <w:tc>
          <w:tcPr>
            <w:tcW w:w="2551" w:type="dxa"/>
          </w:tcPr>
          <w:p w14:paraId="5123C1BE" w14:textId="77777777" w:rsidR="00AD3536" w:rsidRPr="008A7255" w:rsidDel="004278AA" w:rsidRDefault="00AD3536" w:rsidP="00AD3536">
            <w:pPr>
              <w:rPr>
                <w:rFonts w:cstheme="minorHAnsi"/>
                <w:b/>
                <w:sz w:val="20"/>
                <w:szCs w:val="20"/>
              </w:rPr>
            </w:pPr>
          </w:p>
        </w:tc>
      </w:tr>
      <w:tr w:rsidR="00AD3536" w:rsidRPr="00384B67" w:rsidDel="004278AA" w14:paraId="46EDEC17" w14:textId="77777777" w:rsidTr="00AD3536">
        <w:trPr>
          <w:cantSplit/>
          <w:trHeight w:val="1160"/>
          <w:jc w:val="center"/>
        </w:trPr>
        <w:sdt>
          <w:sdtPr>
            <w:rPr>
              <w:rFonts w:cstheme="minorHAnsi"/>
              <w:color w:val="44546A" w:themeColor="text2"/>
              <w:szCs w:val="20"/>
            </w:rPr>
            <w:id w:val="214175744"/>
            <w14:checkbox>
              <w14:checked w14:val="0"/>
              <w14:checkedState w14:val="2612" w14:font="MS Gothic"/>
              <w14:uncheckedState w14:val="2610" w14:font="MS Gothic"/>
            </w14:checkbox>
          </w:sdtPr>
          <w:sdtEndPr/>
          <w:sdtContent>
            <w:tc>
              <w:tcPr>
                <w:tcW w:w="704" w:type="dxa"/>
              </w:tcPr>
              <w:p w14:paraId="5B7B7C3B" w14:textId="0479BCFC" w:rsidR="00AD3536" w:rsidRPr="67571B8F" w:rsidRDefault="00AD3536" w:rsidP="67571B8F">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3736A893" w14:textId="680323A6" w:rsidR="00AD3536" w:rsidRPr="008A7255" w:rsidDel="004278AA" w:rsidRDefault="00AD3536" w:rsidP="67571B8F">
            <w:pPr>
              <w:rPr>
                <w:sz w:val="20"/>
                <w:szCs w:val="20"/>
              </w:rPr>
            </w:pPr>
            <w:r w:rsidRPr="67571B8F">
              <w:rPr>
                <w:i/>
                <w:iCs/>
                <w:sz w:val="20"/>
                <w:szCs w:val="20"/>
              </w:rPr>
              <w:t>Uzasadnienie spełnienia wymagania uwzględniające dokładne wyliczenia z podaniem wszystkich założeń technologii oraz obliczeń cząstkowych dla całkowitej zawartości badanych mikrozanieczyszczeń w ściekach dopływających oraz w oczyszczonych ściekach odprowadzanych do odbiornika, odzyskanej wody oraz w powstałych osadach.</w:t>
            </w:r>
          </w:p>
        </w:tc>
      </w:tr>
    </w:tbl>
    <w:p w14:paraId="4F4B92A5" w14:textId="139BB72C" w:rsidR="00BB3F1D" w:rsidRPr="00FF66D3" w:rsidRDefault="00BB3F1D" w:rsidP="3E5FDD4D">
      <w:pPr>
        <w:spacing w:before="240"/>
        <w:rPr>
          <w:rFonts w:ascii="Calibri" w:eastAsia="Calibri" w:hAnsi="Calibri" w:cs="Calibri"/>
          <w:color w:val="000000" w:themeColor="text1"/>
        </w:rPr>
      </w:pPr>
      <w:r w:rsidRPr="67571B8F">
        <w:rPr>
          <w:i/>
          <w:iCs/>
          <w:color w:val="445369"/>
          <w:sz w:val="18"/>
          <w:szCs w:val="18"/>
        </w:rPr>
        <w:t xml:space="preserve">Tabela F.7 </w:t>
      </w:r>
      <w:r w:rsidR="002574E4">
        <w:rPr>
          <w:i/>
          <w:iCs/>
          <w:color w:val="445369"/>
          <w:sz w:val="18"/>
          <w:szCs w:val="18"/>
        </w:rPr>
        <w:t>Wymagania Konkursowe</w:t>
      </w:r>
      <w:r w:rsidRPr="67571B8F">
        <w:rPr>
          <w:i/>
          <w:iCs/>
          <w:color w:val="445369"/>
          <w:sz w:val="18"/>
          <w:szCs w:val="18"/>
        </w:rPr>
        <w:t xml:space="preserve"> - </w:t>
      </w:r>
      <w:r w:rsidR="2F6185BB" w:rsidRPr="67571B8F">
        <w:rPr>
          <w:i/>
          <w:iCs/>
          <w:color w:val="445369"/>
          <w:sz w:val="18"/>
          <w:szCs w:val="18"/>
        </w:rPr>
        <w:t>Stopień akumulacji mikrozanieczyszczeń w osadach</w:t>
      </w:r>
      <w:r w:rsidR="531DC426" w:rsidRPr="67571B8F">
        <w:rPr>
          <w:i/>
          <w:iCs/>
          <w:color w:val="445369"/>
          <w:sz w:val="18"/>
          <w:szCs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1116CC77" w14:textId="77777777" w:rsidTr="00335C93">
        <w:trPr>
          <w:cantSplit/>
          <w:trHeight w:val="1123"/>
          <w:jc w:val="center"/>
        </w:trPr>
        <w:tc>
          <w:tcPr>
            <w:tcW w:w="704" w:type="dxa"/>
            <w:tcBorders>
              <w:bottom w:val="single" w:sz="4" w:space="0" w:color="auto"/>
            </w:tcBorders>
            <w:shd w:val="clear" w:color="auto" w:fill="A8D08D" w:themeFill="accent6" w:themeFillTint="99"/>
          </w:tcPr>
          <w:p w14:paraId="33C4DE4D"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2910039"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B7BABE3" w14:textId="2FC252CA"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145947E" w14:textId="21C7DD25"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055E635E" w14:textId="0ACD4B29" w:rsidR="00AD3536" w:rsidRPr="00002C0F" w:rsidRDefault="00AD3536" w:rsidP="00AD3536">
            <w:pPr>
              <w:spacing w:line="259" w:lineRule="auto"/>
              <w:rPr>
                <w:sz w:val="20"/>
                <w:szCs w:val="20"/>
              </w:rPr>
            </w:pPr>
            <w:r w:rsidRPr="3E5FDD4D">
              <w:rPr>
                <w:sz w:val="20"/>
                <w:szCs w:val="20"/>
              </w:rPr>
              <w:t xml:space="preserve">W ramach wymagania </w:t>
            </w:r>
            <w:r w:rsidRPr="3E5FDD4D">
              <w:rPr>
                <w:sz w:val="20"/>
                <w:szCs w:val="20"/>
                <w:u w:val="single"/>
              </w:rPr>
              <w:t>Stopień akumulacji mikrozanieczyszczeń w osadach</w:t>
            </w:r>
            <w:r w:rsidRPr="3E5FDD4D">
              <w:rPr>
                <w:rFonts w:ascii="Calibri" w:eastAsia="Calibri" w:hAnsi="Calibri" w:cs="Calibri"/>
                <w:b/>
                <w:bCs/>
                <w:color w:val="000000" w:themeColor="text1"/>
              </w:rPr>
              <w:t xml:space="preserve"> </w:t>
            </w:r>
            <w:r w:rsidRPr="3E5FDD4D">
              <w:rPr>
                <w:sz w:val="20"/>
                <w:szCs w:val="20"/>
              </w:rPr>
              <w:t>oceniany będzie deklarowany średni stopień akumulacji wymienionych mikrozanieczyszczeń w osadach, zgodnie z metodologią określoną w Załączniku nr 1 do Regulaminu.</w:t>
            </w:r>
          </w:p>
        </w:tc>
      </w:tr>
      <w:tr w:rsidR="00AD3536" w:rsidRPr="00384B67" w:rsidDel="004278AA" w14:paraId="20C4D417" w14:textId="77777777" w:rsidTr="00335C93">
        <w:trPr>
          <w:cantSplit/>
          <w:trHeight w:val="1123"/>
          <w:jc w:val="center"/>
        </w:trPr>
        <w:tc>
          <w:tcPr>
            <w:tcW w:w="704" w:type="dxa"/>
            <w:tcBorders>
              <w:tr2bl w:val="single" w:sz="4" w:space="0" w:color="auto"/>
            </w:tcBorders>
            <w:shd w:val="clear" w:color="auto" w:fill="A8D08D" w:themeFill="accent6" w:themeFillTint="99"/>
          </w:tcPr>
          <w:p w14:paraId="1C51A3A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32AEB75D" w14:textId="4B8DDC84"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3BD4539" w14:textId="2D03D754"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3F157EC3" w14:textId="433AA59C" w:rsidR="00AD3536" w:rsidRPr="00384B67" w:rsidRDefault="00AD3536" w:rsidP="00AD3536">
            <w:pPr>
              <w:spacing w:line="259" w:lineRule="auto"/>
              <w:jc w:val="center"/>
              <w:rPr>
                <w:rFonts w:ascii="Calibri" w:eastAsia="Calibri" w:hAnsi="Calibri" w:cs="Calibri"/>
                <w:color w:val="000000" w:themeColor="text1"/>
              </w:rPr>
            </w:pPr>
            <w:r w:rsidRPr="67571B8F">
              <w:rPr>
                <w:rFonts w:ascii="Calibri" w:eastAsia="Calibri" w:hAnsi="Calibri" w:cs="Calibri"/>
                <w:b/>
                <w:bCs/>
                <w:color w:val="000000" w:themeColor="text1"/>
              </w:rPr>
              <w:t>S</w:t>
            </w:r>
            <w:r w:rsidRPr="67571B8F">
              <w:rPr>
                <w:b/>
                <w:bCs/>
                <w:sz w:val="20"/>
                <w:szCs w:val="20"/>
              </w:rPr>
              <w:t>topień akumulacji badanych mikrozanieczyszczeń w osadach</w:t>
            </w:r>
          </w:p>
        </w:tc>
        <w:tc>
          <w:tcPr>
            <w:tcW w:w="2551" w:type="dxa"/>
            <w:shd w:val="clear" w:color="auto" w:fill="A8D08D" w:themeFill="accent6" w:themeFillTint="99"/>
            <w:vAlign w:val="center"/>
          </w:tcPr>
          <w:p w14:paraId="36ACDDC6"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06BCE41C" w14:textId="77777777" w:rsidTr="00AD3536">
        <w:trPr>
          <w:cantSplit/>
          <w:trHeight w:val="1048"/>
          <w:jc w:val="center"/>
        </w:trPr>
        <w:sdt>
          <w:sdtPr>
            <w:rPr>
              <w:rFonts w:cstheme="minorHAnsi"/>
              <w:color w:val="44546A" w:themeColor="text2"/>
              <w:szCs w:val="20"/>
            </w:rPr>
            <w:id w:val="-94955687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454B7D2E" w14:textId="15DBB785" w:rsidR="00AD3536" w:rsidRPr="00AD3536" w:rsidRDefault="00AD3536" w:rsidP="00AD3536">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3A09440F" w14:textId="3FE813C7"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1084B4CA" w14:textId="77777777" w:rsidR="00AD3536" w:rsidRDefault="00AD3536" w:rsidP="00AD3536">
            <w:pPr>
              <w:rPr>
                <w:rFonts w:cstheme="minorHAnsi"/>
                <w:b/>
                <w:sz w:val="20"/>
                <w:szCs w:val="20"/>
              </w:rPr>
            </w:pPr>
            <w:r w:rsidRPr="00834651">
              <w:rPr>
                <w:rFonts w:cstheme="minorHAnsi"/>
                <w:b/>
                <w:sz w:val="20"/>
                <w:szCs w:val="20"/>
              </w:rPr>
              <w:t>Usuwanie mikrozanieczyszczeń</w:t>
            </w:r>
          </w:p>
          <w:p w14:paraId="4E186BD8" w14:textId="77777777"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farmaceutyki: 17-beta-estradiol (E2), estron (E1), Antybiotyki makrolidowe (Erytromycyna, Klarytromycyna, Azytromycyna), Sulfametoksazol, Atenolol, Metoprolol, Diklofenak, Karbamazepina</w:t>
            </w:r>
          </w:p>
          <w:p w14:paraId="19EE1BBB" w14:textId="77777777"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pestycydy: Aklonifen, Alachlor, Aldryna i pochodne, Bifenoks, Endryna, Heksachlorocyckloheksan (Lindan), Izoproturon, Trifluralin</w:t>
            </w:r>
          </w:p>
        </w:tc>
        <w:tc>
          <w:tcPr>
            <w:tcW w:w="2835" w:type="dxa"/>
            <w:vAlign w:val="center"/>
          </w:tcPr>
          <w:p w14:paraId="5EAA9BBD" w14:textId="77777777" w:rsidR="00AD3536" w:rsidRPr="00D228C1" w:rsidDel="004278AA" w:rsidRDefault="00AD3536" w:rsidP="00AD3536">
            <w:pPr>
              <w:rPr>
                <w:rFonts w:cstheme="minorHAnsi"/>
                <w:sz w:val="20"/>
                <w:szCs w:val="20"/>
              </w:rPr>
            </w:pPr>
          </w:p>
        </w:tc>
        <w:tc>
          <w:tcPr>
            <w:tcW w:w="2551" w:type="dxa"/>
          </w:tcPr>
          <w:p w14:paraId="52259473" w14:textId="77777777" w:rsidR="00AD3536" w:rsidRPr="008A7255" w:rsidDel="004278AA" w:rsidRDefault="00AD3536" w:rsidP="00AD3536">
            <w:pPr>
              <w:rPr>
                <w:rFonts w:cstheme="minorHAnsi"/>
                <w:b/>
                <w:sz w:val="20"/>
                <w:szCs w:val="20"/>
              </w:rPr>
            </w:pPr>
          </w:p>
        </w:tc>
      </w:tr>
      <w:tr w:rsidR="00AD3536" w:rsidRPr="00384B67" w:rsidDel="004278AA" w14:paraId="4E28F89F" w14:textId="77777777" w:rsidTr="00AD3536">
        <w:trPr>
          <w:cantSplit/>
          <w:trHeight w:val="1160"/>
          <w:jc w:val="center"/>
        </w:trPr>
        <w:sdt>
          <w:sdtPr>
            <w:rPr>
              <w:rFonts w:cstheme="minorHAnsi"/>
              <w:color w:val="44546A" w:themeColor="text2"/>
              <w:szCs w:val="20"/>
            </w:rPr>
            <w:id w:val="1379364723"/>
            <w14:checkbox>
              <w14:checked w14:val="0"/>
              <w14:checkedState w14:val="2612" w14:font="MS Gothic"/>
              <w14:uncheckedState w14:val="2610" w14:font="MS Gothic"/>
            </w14:checkbox>
          </w:sdtPr>
          <w:sdtEndPr/>
          <w:sdtContent>
            <w:tc>
              <w:tcPr>
                <w:tcW w:w="704" w:type="dxa"/>
              </w:tcPr>
              <w:p w14:paraId="2A639C57" w14:textId="79C5DFAB" w:rsidR="00AD3536" w:rsidRPr="67571B8F" w:rsidRDefault="00AD3536" w:rsidP="00AD3536">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1787C1F8" w14:textId="5247DFDA"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zawartości badanych mikrozanieczyszczeń w powstałych osadach oraz ściekach dopływających.</w:t>
            </w:r>
          </w:p>
        </w:tc>
      </w:tr>
    </w:tbl>
    <w:p w14:paraId="4830E85C" w14:textId="40692758" w:rsidR="00161DE4" w:rsidRDefault="00161DE4" w:rsidP="00B23B5C">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BB3F1D">
        <w:rPr>
          <w:i/>
          <w:color w:val="44546A" w:themeColor="text2"/>
          <w:sz w:val="18"/>
        </w:rPr>
        <w:t>8</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 xml:space="preserve">Przychód z </w:t>
      </w:r>
      <w:r w:rsidR="00B23B5C" w:rsidRPr="00B23B5C">
        <w:rPr>
          <w:i/>
          <w:color w:val="44546A" w:themeColor="text2"/>
          <w:sz w:val="18"/>
        </w:rPr>
        <w:t>Komercjalizacji Wyników Prac B+R</w:t>
      </w:r>
      <w:r w:rsidR="00B23B5C">
        <w:rPr>
          <w:i/>
          <w:color w:val="44546A" w:themeColor="text2"/>
          <w:sz w:val="18"/>
        </w:rPr>
        <w:t>.</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384B67" w:rsidDel="004278AA" w14:paraId="53D3689A" w14:textId="77777777" w:rsidTr="00ED5D16">
        <w:trPr>
          <w:cantSplit/>
          <w:trHeight w:val="1134"/>
          <w:jc w:val="center"/>
        </w:trPr>
        <w:tc>
          <w:tcPr>
            <w:tcW w:w="846" w:type="dxa"/>
            <w:shd w:val="clear" w:color="auto" w:fill="A8D08D" w:themeFill="accent6" w:themeFillTint="99"/>
            <w:vAlign w:val="center"/>
          </w:tcPr>
          <w:p w14:paraId="1C5F501E"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4E004BA" w14:textId="32FF1661" w:rsidR="00B23B5C" w:rsidRDefault="00B23B5C" w:rsidP="00B23B5C">
            <w:pPr>
              <w:spacing w:before="240"/>
              <w:jc w:val="both"/>
              <w:rPr>
                <w:sz w:val="20"/>
                <w:szCs w:val="20"/>
              </w:rPr>
            </w:pPr>
            <w:r w:rsidRPr="008A7255">
              <w:rPr>
                <w:sz w:val="20"/>
                <w:szCs w:val="20"/>
              </w:rPr>
              <w:t xml:space="preserve">W ramach </w:t>
            </w:r>
            <w:r>
              <w:rPr>
                <w:sz w:val="20"/>
                <w:szCs w:val="20"/>
              </w:rPr>
              <w:t>wymagania</w:t>
            </w:r>
            <w:r w:rsidRPr="008A7255">
              <w:rPr>
                <w:sz w:val="20"/>
                <w:szCs w:val="20"/>
              </w:rPr>
              <w:t xml:space="preserve"> </w:t>
            </w:r>
            <w:r w:rsidRPr="00B23B5C">
              <w:rPr>
                <w:sz w:val="20"/>
                <w:szCs w:val="20"/>
                <w:u w:val="single"/>
              </w:rPr>
              <w:t>Przychód z Komercjalizacji Wyników Prac B+R</w:t>
            </w:r>
            <w:r>
              <w:rPr>
                <w:sz w:val="20"/>
                <w:szCs w:val="20"/>
                <w:u w:val="single"/>
              </w:rPr>
              <w:t xml:space="preserve"> </w:t>
            </w:r>
            <w:r w:rsidRPr="008A7255">
              <w:rPr>
                <w:sz w:val="20"/>
                <w:szCs w:val="20"/>
              </w:rPr>
              <w:t>ocenie podlegać będz</w:t>
            </w:r>
            <w:r>
              <w:rPr>
                <w:sz w:val="20"/>
                <w:szCs w:val="20"/>
              </w:rPr>
              <w:t>ie oferowany NCBR przez Wnioskodawcę udział w p</w:t>
            </w:r>
            <w:r w:rsidRPr="008A7255">
              <w:rPr>
                <w:sz w:val="20"/>
                <w:szCs w:val="20"/>
              </w:rPr>
              <w:t xml:space="preserve">rzychodzie z </w:t>
            </w:r>
            <w:r w:rsidRPr="00B23B5C">
              <w:rPr>
                <w:sz w:val="20"/>
                <w:szCs w:val="20"/>
              </w:rPr>
              <w:t>Komercjalizacji Wyników Prac B+R</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w:t>
            </w:r>
            <w:r w:rsidRPr="00DC064B">
              <w:rPr>
                <w:sz w:val="20"/>
                <w:szCs w:val="20"/>
              </w:rPr>
              <w:t xml:space="preserve">dział w </w:t>
            </w:r>
            <w:r>
              <w:rPr>
                <w:sz w:val="20"/>
                <w:szCs w:val="20"/>
              </w:rPr>
              <w:t xml:space="preserve">przychodzie z </w:t>
            </w:r>
            <w:r w:rsidRPr="00B23B5C">
              <w:rPr>
                <w:sz w:val="20"/>
                <w:szCs w:val="20"/>
              </w:rPr>
              <w:t xml:space="preserve">Komercjalizacji Wyników Prac B+R </w:t>
            </w:r>
            <w:r w:rsidRPr="00DC064B">
              <w:rPr>
                <w:sz w:val="20"/>
                <w:szCs w:val="20"/>
              </w:rPr>
              <w:t>ponad minimalne 0.5%</w:t>
            </w:r>
            <w:r>
              <w:rPr>
                <w:sz w:val="20"/>
                <w:szCs w:val="20"/>
              </w:rPr>
              <w:t xml:space="preserve"> (ujęte w tabeli).</w:t>
            </w:r>
          </w:p>
          <w:p w14:paraId="1B818B8D" w14:textId="77777777" w:rsidR="00B23B5C" w:rsidRPr="00384B67" w:rsidRDefault="00B23B5C" w:rsidP="008A7255">
            <w:pPr>
              <w:jc w:val="center"/>
              <w:rPr>
                <w:rFonts w:cstheme="minorHAnsi"/>
                <w:b/>
                <w:sz w:val="20"/>
                <w:szCs w:val="20"/>
              </w:rPr>
            </w:pPr>
          </w:p>
        </w:tc>
      </w:tr>
      <w:tr w:rsidR="00161DE4" w:rsidRPr="00384B67" w:rsidDel="004278AA" w14:paraId="7D30793A" w14:textId="77777777" w:rsidTr="00ED5D16">
        <w:trPr>
          <w:cantSplit/>
          <w:trHeight w:val="1134"/>
          <w:jc w:val="center"/>
        </w:trPr>
        <w:tc>
          <w:tcPr>
            <w:tcW w:w="846" w:type="dxa"/>
            <w:shd w:val="clear" w:color="auto" w:fill="A8D08D" w:themeFill="accent6" w:themeFillTint="99"/>
            <w:vAlign w:val="center"/>
          </w:tcPr>
          <w:p w14:paraId="174EE319" w14:textId="77777777" w:rsidR="00161DE4" w:rsidRPr="008A7255" w:rsidDel="0032641A"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86AE91C" w14:textId="1E23BCF1"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487DA566" w14:textId="77777777" w:rsidR="00161DE4" w:rsidRDefault="00161DE4">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173F05CF" w14:textId="77777777" w:rsidR="00161DE4" w:rsidRDefault="00161DE4">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7CEA22D" w14:textId="77777777" w:rsidR="00161DE4" w:rsidRPr="00384B67"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384B67" w:rsidDel="004278AA" w14:paraId="06E3BD75" w14:textId="77777777" w:rsidTr="00ED5D16">
        <w:trPr>
          <w:cantSplit/>
          <w:trHeight w:val="70"/>
          <w:jc w:val="center"/>
        </w:trPr>
        <w:tc>
          <w:tcPr>
            <w:tcW w:w="846" w:type="dxa"/>
            <w:shd w:val="clear" w:color="auto" w:fill="E2EFD9" w:themeFill="accent6" w:themeFillTint="33"/>
            <w:vAlign w:val="center"/>
          </w:tcPr>
          <w:p w14:paraId="47A7A0F4" w14:textId="088FBBF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04D6864A" w14:textId="53B249B4" w:rsidR="00161DE4" w:rsidRPr="00C73907" w:rsidRDefault="00161DE4" w:rsidP="00650468">
            <w:pPr>
              <w:rPr>
                <w:rFonts w:cstheme="minorHAnsi"/>
                <w:b/>
                <w:sz w:val="20"/>
                <w:szCs w:val="20"/>
              </w:rPr>
            </w:pPr>
            <w:r w:rsidRPr="00292CA0">
              <w:rPr>
                <w:b/>
                <w:sz w:val="20"/>
                <w:szCs w:val="20"/>
              </w:rPr>
              <w:t xml:space="preserve">Przychód z </w:t>
            </w:r>
            <w:r w:rsidR="00B23B5C" w:rsidRPr="00B23B5C">
              <w:rPr>
                <w:b/>
                <w:sz w:val="20"/>
                <w:szCs w:val="20"/>
              </w:rPr>
              <w:t>Komercjalizacji Wyników Prac B+R</w:t>
            </w:r>
          </w:p>
        </w:tc>
        <w:tc>
          <w:tcPr>
            <w:tcW w:w="1701" w:type="dxa"/>
            <w:vAlign w:val="center"/>
          </w:tcPr>
          <w:p w14:paraId="34EA6999" w14:textId="05F31785" w:rsidR="00161DE4" w:rsidRPr="008A7255" w:rsidDel="004278AA" w:rsidRDefault="00161DE4" w:rsidP="00B23B5C">
            <w:pPr>
              <w:jc w:val="center"/>
              <w:rPr>
                <w:rFonts w:cstheme="minorHAnsi"/>
                <w:b/>
                <w:sz w:val="20"/>
                <w:szCs w:val="20"/>
              </w:rPr>
            </w:pPr>
          </w:p>
        </w:tc>
        <w:tc>
          <w:tcPr>
            <w:tcW w:w="1560" w:type="dxa"/>
            <w:vAlign w:val="center"/>
          </w:tcPr>
          <w:p w14:paraId="1FE1EC93" w14:textId="47EB01B6" w:rsidR="00161DE4" w:rsidRPr="00357088" w:rsidDel="004278AA" w:rsidRDefault="00B23B5C" w:rsidP="00357088">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393D7CA6" w14:textId="77777777" w:rsidR="00161DE4" w:rsidRPr="008A7255" w:rsidDel="004278AA" w:rsidRDefault="00161DE4" w:rsidP="004278AA">
            <w:pPr>
              <w:rPr>
                <w:rFonts w:cstheme="minorHAnsi"/>
                <w:b/>
                <w:sz w:val="20"/>
                <w:szCs w:val="20"/>
              </w:rPr>
            </w:pPr>
          </w:p>
        </w:tc>
      </w:tr>
      <w:tr w:rsidR="00D228C1" w:rsidRPr="00384B67" w:rsidDel="004278AA" w14:paraId="7EA7759B" w14:textId="77777777" w:rsidTr="00B23B5C">
        <w:trPr>
          <w:cantSplit/>
          <w:trHeight w:val="781"/>
          <w:jc w:val="center"/>
        </w:trPr>
        <w:tc>
          <w:tcPr>
            <w:tcW w:w="9067" w:type="dxa"/>
            <w:gridSpan w:val="5"/>
            <w:shd w:val="clear" w:color="auto" w:fill="auto"/>
            <w:vAlign w:val="center"/>
          </w:tcPr>
          <w:p w14:paraId="69E7DA1D" w14:textId="51F55F9B" w:rsidR="00D228C1" w:rsidRPr="00384B67" w:rsidDel="004278AA" w:rsidRDefault="00B06DBE" w:rsidP="00B06DBE">
            <w:pPr>
              <w:rPr>
                <w:rFonts w:cstheme="minorHAnsi"/>
                <w:b/>
                <w:sz w:val="20"/>
                <w:szCs w:val="20"/>
              </w:rPr>
            </w:pPr>
            <w:r w:rsidRPr="00B23B5C">
              <w:rPr>
                <w:i/>
                <w:sz w:val="20"/>
              </w:rPr>
              <w:t>Uzasadnienie wypełnienia zobowiązania</w:t>
            </w:r>
          </w:p>
        </w:tc>
      </w:tr>
    </w:tbl>
    <w:p w14:paraId="7957AACC" w14:textId="77777777" w:rsidR="009174D0" w:rsidRDefault="009174D0"/>
    <w:p w14:paraId="10E43FD1" w14:textId="35D83ECA" w:rsidR="00161DE4" w:rsidRDefault="00161DE4" w:rsidP="00161DE4">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ED5D16">
        <w:rPr>
          <w:i/>
          <w:color w:val="44546A" w:themeColor="text2"/>
          <w:sz w:val="18"/>
        </w:rPr>
        <w:t>9</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Przychód z komercjalizacji technologii zależnych</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AC202B" w:rsidDel="004278AA" w14:paraId="24AB135E" w14:textId="77777777" w:rsidTr="00ED5D16">
        <w:trPr>
          <w:cantSplit/>
          <w:trHeight w:val="1134"/>
          <w:jc w:val="center"/>
        </w:trPr>
        <w:tc>
          <w:tcPr>
            <w:tcW w:w="846" w:type="dxa"/>
            <w:shd w:val="clear" w:color="auto" w:fill="A8D08D" w:themeFill="accent6" w:themeFillTint="99"/>
            <w:vAlign w:val="center"/>
          </w:tcPr>
          <w:p w14:paraId="11F4DEEA"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2931712" w14:textId="2A61AE41" w:rsidR="00B23B5C" w:rsidRDefault="00B23B5C" w:rsidP="00B23B5C">
            <w:pPr>
              <w:jc w:val="both"/>
              <w:rPr>
                <w:sz w:val="20"/>
                <w:szCs w:val="20"/>
              </w:rPr>
            </w:pPr>
            <w:r w:rsidRPr="008A7255">
              <w:rPr>
                <w:sz w:val="20"/>
                <w:szCs w:val="20"/>
              </w:rPr>
              <w:t xml:space="preserve">W ramach </w:t>
            </w:r>
            <w:r>
              <w:rPr>
                <w:sz w:val="20"/>
                <w:szCs w:val="20"/>
              </w:rPr>
              <w:t xml:space="preserve">wymagania </w:t>
            </w:r>
            <w:r>
              <w:rPr>
                <w:sz w:val="20"/>
                <w:szCs w:val="20"/>
                <w:u w:val="single"/>
              </w:rPr>
              <w:t>Przychód z Komercjalizacji Technologii Z</w:t>
            </w:r>
            <w:r w:rsidRPr="00161DE4">
              <w:rPr>
                <w:sz w:val="20"/>
                <w:szCs w:val="20"/>
                <w:u w:val="single"/>
              </w:rPr>
              <w:t>ależnych</w:t>
            </w:r>
            <w:r w:rsidRPr="008A7255">
              <w:rPr>
                <w:sz w:val="20"/>
                <w:szCs w:val="20"/>
              </w:rPr>
              <w:t xml:space="preserve"> ocenie podlegać będzie </w:t>
            </w:r>
            <w:r>
              <w:rPr>
                <w:sz w:val="20"/>
                <w:szCs w:val="20"/>
              </w:rPr>
              <w:t xml:space="preserve">oferowany NCBR </w:t>
            </w:r>
            <w:r w:rsidRPr="008A7255">
              <w:rPr>
                <w:sz w:val="20"/>
                <w:szCs w:val="20"/>
              </w:rPr>
              <w:t>przez W</w:t>
            </w:r>
            <w:r>
              <w:rPr>
                <w:sz w:val="20"/>
                <w:szCs w:val="20"/>
              </w:rPr>
              <w:t>nioskodawcę udział w P</w:t>
            </w:r>
            <w:r w:rsidRPr="008A7255">
              <w:rPr>
                <w:sz w:val="20"/>
                <w:szCs w:val="20"/>
              </w:rPr>
              <w:t xml:space="preserve">rzychodzie z </w:t>
            </w:r>
            <w:r w:rsidRPr="00B23B5C">
              <w:rPr>
                <w:sz w:val="20"/>
                <w:szCs w:val="20"/>
              </w:rPr>
              <w:t>Komercjalizacji Technologii Zależnych</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udział w P</w:t>
            </w:r>
            <w:r w:rsidRPr="00DC064B">
              <w:rPr>
                <w:sz w:val="20"/>
                <w:szCs w:val="20"/>
              </w:rPr>
              <w:t xml:space="preserve">rzychodzie z </w:t>
            </w:r>
            <w:r w:rsidRPr="00B23B5C">
              <w:rPr>
                <w:sz w:val="20"/>
                <w:szCs w:val="20"/>
              </w:rPr>
              <w:t xml:space="preserve">Komercjalizacji Technologii Zależnych </w:t>
            </w:r>
            <w:r w:rsidRPr="00DC064B">
              <w:rPr>
                <w:sz w:val="20"/>
                <w:szCs w:val="20"/>
              </w:rPr>
              <w:t>ponad minimalne 0.5%</w:t>
            </w:r>
            <w:r>
              <w:rPr>
                <w:sz w:val="20"/>
                <w:szCs w:val="20"/>
              </w:rPr>
              <w:t xml:space="preserve"> (ujęte w tabeli).</w:t>
            </w:r>
          </w:p>
          <w:p w14:paraId="57E26E37" w14:textId="77777777" w:rsidR="00B23B5C" w:rsidRPr="00384B67" w:rsidRDefault="00B23B5C" w:rsidP="008A7255">
            <w:pPr>
              <w:jc w:val="center"/>
              <w:rPr>
                <w:rFonts w:cstheme="minorHAnsi"/>
                <w:b/>
                <w:sz w:val="20"/>
                <w:szCs w:val="20"/>
              </w:rPr>
            </w:pPr>
          </w:p>
        </w:tc>
      </w:tr>
      <w:tr w:rsidR="00161DE4" w:rsidRPr="00AC202B" w:rsidDel="004278AA" w14:paraId="6FC9FA4A" w14:textId="77777777" w:rsidTr="00ED5D16">
        <w:trPr>
          <w:cantSplit/>
          <w:trHeight w:val="1134"/>
          <w:jc w:val="center"/>
        </w:trPr>
        <w:tc>
          <w:tcPr>
            <w:tcW w:w="846" w:type="dxa"/>
            <w:shd w:val="clear" w:color="auto" w:fill="A8D08D" w:themeFill="accent6" w:themeFillTint="99"/>
            <w:vAlign w:val="center"/>
          </w:tcPr>
          <w:p w14:paraId="1F70E841" w14:textId="77777777" w:rsidR="00161DE4" w:rsidRPr="008A7255"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98AC959" w14:textId="43EDAE23"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6C5B3CF6" w14:textId="77777777" w:rsidR="00161DE4" w:rsidRDefault="00161DE4">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033E9D36" w14:textId="77777777" w:rsidR="00161DE4" w:rsidRDefault="00161DE4">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1421CD34" w14:textId="77777777" w:rsidR="00161DE4" w:rsidRPr="00AC202B"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AC202B" w:rsidDel="004278AA" w14:paraId="0AB6E683" w14:textId="77777777" w:rsidTr="00ED5D16">
        <w:trPr>
          <w:cantSplit/>
          <w:trHeight w:val="899"/>
          <w:jc w:val="center"/>
        </w:trPr>
        <w:tc>
          <w:tcPr>
            <w:tcW w:w="846" w:type="dxa"/>
            <w:shd w:val="clear" w:color="auto" w:fill="E2EFD9" w:themeFill="accent6" w:themeFillTint="33"/>
            <w:vAlign w:val="center"/>
          </w:tcPr>
          <w:p w14:paraId="3293D4C8" w14:textId="7777777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6C56C5B5" w14:textId="77777777" w:rsidR="00161DE4" w:rsidRPr="00AC202B" w:rsidRDefault="00161DE4" w:rsidP="00357088">
            <w:pPr>
              <w:rPr>
                <w:rFonts w:cstheme="minorHAnsi"/>
                <w:b/>
                <w:sz w:val="20"/>
                <w:szCs w:val="20"/>
              </w:rPr>
            </w:pPr>
            <w:r w:rsidRPr="00292CA0">
              <w:rPr>
                <w:b/>
                <w:sz w:val="20"/>
                <w:szCs w:val="20"/>
              </w:rPr>
              <w:t>Przychód z komercjalizacji technologii zależnych</w:t>
            </w:r>
          </w:p>
        </w:tc>
        <w:tc>
          <w:tcPr>
            <w:tcW w:w="1701" w:type="dxa"/>
            <w:vAlign w:val="center"/>
          </w:tcPr>
          <w:p w14:paraId="57EBB4C7" w14:textId="241012BA" w:rsidR="00161DE4" w:rsidRPr="00161DE4" w:rsidDel="004278AA" w:rsidRDefault="00161DE4" w:rsidP="00B23B5C">
            <w:pPr>
              <w:jc w:val="center"/>
              <w:rPr>
                <w:rFonts w:cstheme="minorHAnsi"/>
                <w:b/>
                <w:sz w:val="20"/>
                <w:szCs w:val="20"/>
              </w:rPr>
            </w:pPr>
          </w:p>
        </w:tc>
        <w:tc>
          <w:tcPr>
            <w:tcW w:w="1560" w:type="dxa"/>
            <w:vAlign w:val="center"/>
          </w:tcPr>
          <w:p w14:paraId="0883123C" w14:textId="5C151E7A" w:rsidR="00161DE4" w:rsidRPr="00AC202B" w:rsidDel="004278AA" w:rsidRDefault="00B23B5C" w:rsidP="008A7255">
            <w:pPr>
              <w:jc w:val="center"/>
              <w:rPr>
                <w:rFonts w:cstheme="minorHAnsi"/>
                <w:b/>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275F3667" w14:textId="77777777" w:rsidR="00161DE4" w:rsidRPr="00AC202B" w:rsidDel="004278AA" w:rsidRDefault="00161DE4" w:rsidP="00357088">
            <w:pPr>
              <w:rPr>
                <w:rFonts w:cstheme="minorHAnsi"/>
                <w:b/>
                <w:sz w:val="20"/>
                <w:szCs w:val="20"/>
              </w:rPr>
            </w:pPr>
          </w:p>
        </w:tc>
      </w:tr>
      <w:tr w:rsidR="00D228C1" w:rsidRPr="00AC202B" w:rsidDel="004278AA" w14:paraId="4DA9B6C9" w14:textId="77777777" w:rsidTr="00B06DBE">
        <w:trPr>
          <w:cantSplit/>
          <w:trHeight w:val="793"/>
          <w:jc w:val="center"/>
        </w:trPr>
        <w:tc>
          <w:tcPr>
            <w:tcW w:w="9067" w:type="dxa"/>
            <w:gridSpan w:val="5"/>
            <w:vAlign w:val="center"/>
          </w:tcPr>
          <w:p w14:paraId="25B5E1F2" w14:textId="02C94C4E" w:rsidR="00D228C1" w:rsidRPr="00AC202B" w:rsidDel="004278AA" w:rsidRDefault="00B06DBE" w:rsidP="00B06DBE">
            <w:pPr>
              <w:rPr>
                <w:rFonts w:cstheme="minorHAnsi"/>
                <w:b/>
                <w:sz w:val="20"/>
                <w:szCs w:val="20"/>
              </w:rPr>
            </w:pPr>
            <w:r w:rsidRPr="00B23B5C">
              <w:rPr>
                <w:i/>
                <w:sz w:val="20"/>
              </w:rPr>
              <w:t>Uzasadnienie wypełnienia zobowiązania</w:t>
            </w:r>
          </w:p>
        </w:tc>
      </w:tr>
    </w:tbl>
    <w:p w14:paraId="15E1DE41" w14:textId="252CC8E8" w:rsidR="00AD3536" w:rsidRDefault="00AD3536" w:rsidP="00335C93">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10 Wymagania Konkursowe - </w:t>
      </w:r>
      <w:r w:rsidRPr="00AD3536">
        <w:rPr>
          <w:i/>
          <w:color w:val="44546A" w:themeColor="text2"/>
          <w:sz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0A9DA4A3" w14:textId="77777777" w:rsidTr="00335C93">
        <w:trPr>
          <w:cantSplit/>
          <w:trHeight w:val="1134"/>
          <w:jc w:val="center"/>
        </w:trPr>
        <w:tc>
          <w:tcPr>
            <w:tcW w:w="704" w:type="dxa"/>
            <w:shd w:val="clear" w:color="auto" w:fill="A8D08D" w:themeFill="accent6" w:themeFillTint="99"/>
            <w:vAlign w:val="center"/>
          </w:tcPr>
          <w:p w14:paraId="15181C1D"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38615F9C" w14:textId="515E92FE" w:rsidR="00AD3536" w:rsidRPr="00384B67" w:rsidRDefault="00AD3536" w:rsidP="00AD3536">
            <w:pPr>
              <w:jc w:val="both"/>
              <w:rPr>
                <w:rFonts w:cstheme="minorHAnsi"/>
                <w:b/>
                <w:sz w:val="20"/>
                <w:szCs w:val="20"/>
              </w:rPr>
            </w:pPr>
            <w:r w:rsidRPr="00AD3536">
              <w:rPr>
                <w:sz w:val="20"/>
                <w:szCs w:val="20"/>
                <w:lang w:eastAsia="pl-PL"/>
              </w:rPr>
              <w:t>Cena za realizację Etapu I</w:t>
            </w:r>
            <w:r>
              <w:rPr>
                <w:sz w:val="20"/>
                <w:szCs w:val="20"/>
                <w:lang w:eastAsia="pl-PL"/>
              </w:rPr>
              <w:t xml:space="preserve">. </w:t>
            </w:r>
            <w:r w:rsidRPr="00AD3536">
              <w:rPr>
                <w:sz w:val="20"/>
                <w:szCs w:val="20"/>
              </w:rPr>
              <w:t>Wynagrodzenie całkowite obejmujące wszelkie roszczenia Wykonawcy względem NCBR za realizację Etapu 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r w:rsidR="002345BC">
              <w:rPr>
                <w:sz w:val="20"/>
                <w:szCs w:val="20"/>
              </w:rPr>
              <w:t>.</w:t>
            </w:r>
          </w:p>
        </w:tc>
      </w:tr>
      <w:tr w:rsidR="00AD3536" w:rsidRPr="00AC202B" w:rsidDel="004278AA" w14:paraId="195AC6C3" w14:textId="77777777" w:rsidTr="00335C93">
        <w:trPr>
          <w:cantSplit/>
          <w:trHeight w:val="1134"/>
          <w:jc w:val="center"/>
        </w:trPr>
        <w:tc>
          <w:tcPr>
            <w:tcW w:w="704" w:type="dxa"/>
            <w:shd w:val="clear" w:color="auto" w:fill="A8D08D" w:themeFill="accent6" w:themeFillTint="99"/>
            <w:vAlign w:val="center"/>
          </w:tcPr>
          <w:p w14:paraId="5CC1C732"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1103BC08"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75143D7"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63A46D23"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35FBD65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6F74192B" w14:textId="77777777" w:rsidTr="00335C93">
        <w:trPr>
          <w:cantSplit/>
          <w:trHeight w:val="899"/>
          <w:jc w:val="center"/>
        </w:trPr>
        <w:tc>
          <w:tcPr>
            <w:tcW w:w="704" w:type="dxa"/>
            <w:shd w:val="clear" w:color="auto" w:fill="E2EFD9" w:themeFill="accent6" w:themeFillTint="33"/>
            <w:vAlign w:val="center"/>
          </w:tcPr>
          <w:p w14:paraId="4A87E3AE" w14:textId="6463011D" w:rsidR="00AD3536" w:rsidRPr="00AD3536" w:rsidRDefault="00AD3536" w:rsidP="00335C93">
            <w:pPr>
              <w:pStyle w:val="Akapitzlist"/>
              <w:numPr>
                <w:ilvl w:val="0"/>
                <w:numId w:val="1"/>
              </w:numPr>
              <w:tabs>
                <w:tab w:val="left" w:pos="630"/>
                <w:tab w:val="decimal" w:pos="741"/>
              </w:tabs>
              <w:rPr>
                <w:rFonts w:eastAsiaTheme="minorEastAsia"/>
                <w:sz w:val="20"/>
                <w:szCs w:val="20"/>
              </w:rPr>
            </w:pPr>
          </w:p>
        </w:tc>
        <w:tc>
          <w:tcPr>
            <w:tcW w:w="2126" w:type="dxa"/>
            <w:vAlign w:val="center"/>
          </w:tcPr>
          <w:p w14:paraId="5A3676EE" w14:textId="33774DAC" w:rsidR="00AD3536" w:rsidRPr="00AC202B" w:rsidRDefault="00AD3536" w:rsidP="00AD3536">
            <w:pPr>
              <w:rPr>
                <w:rFonts w:cstheme="minorHAnsi"/>
                <w:b/>
                <w:sz w:val="20"/>
                <w:szCs w:val="20"/>
              </w:rPr>
            </w:pPr>
            <w:r w:rsidRPr="6FD5314B">
              <w:rPr>
                <w:lang w:eastAsia="pl-PL"/>
              </w:rPr>
              <w:t>Cena za realizację Etapu I</w:t>
            </w:r>
          </w:p>
        </w:tc>
        <w:tc>
          <w:tcPr>
            <w:tcW w:w="1701" w:type="dxa"/>
            <w:vAlign w:val="center"/>
          </w:tcPr>
          <w:p w14:paraId="161D877B" w14:textId="77777777" w:rsidR="00AD3536" w:rsidRDefault="00AD3536" w:rsidP="00AD3536">
            <w:pPr>
              <w:jc w:val="center"/>
              <w:rPr>
                <w:b/>
                <w:sz w:val="20"/>
                <w:szCs w:val="20"/>
              </w:rPr>
            </w:pPr>
            <w:r w:rsidRPr="76D7E7D0">
              <w:rPr>
                <w:b/>
                <w:sz w:val="20"/>
                <w:szCs w:val="20"/>
              </w:rPr>
              <w:t>… netto</w:t>
            </w:r>
          </w:p>
          <w:p w14:paraId="767D77CD" w14:textId="05E326B8" w:rsidR="00AD3536" w:rsidRPr="00161DE4" w:rsidDel="004278AA" w:rsidRDefault="00AD3536" w:rsidP="00AD3536">
            <w:pPr>
              <w:jc w:val="center"/>
              <w:rPr>
                <w:rFonts w:cstheme="minorHAnsi"/>
                <w:b/>
                <w:sz w:val="20"/>
                <w:szCs w:val="20"/>
              </w:rPr>
            </w:pPr>
            <w:r w:rsidRPr="76D7E7D0">
              <w:rPr>
                <w:b/>
                <w:sz w:val="20"/>
                <w:szCs w:val="20"/>
              </w:rPr>
              <w:t>… brutto</w:t>
            </w:r>
          </w:p>
        </w:tc>
        <w:tc>
          <w:tcPr>
            <w:tcW w:w="1560" w:type="dxa"/>
            <w:vAlign w:val="center"/>
          </w:tcPr>
          <w:p w14:paraId="4669F087" w14:textId="6BA3CB20" w:rsidR="00AD3536" w:rsidRPr="00AC202B" w:rsidDel="004278AA" w:rsidRDefault="00AD3536" w:rsidP="00AD3536">
            <w:pPr>
              <w:jc w:val="center"/>
              <w:rPr>
                <w:rFonts w:cstheme="minorHAnsi"/>
                <w:b/>
                <w:sz w:val="20"/>
                <w:szCs w:val="20"/>
              </w:rPr>
            </w:pPr>
            <w:r>
              <w:rPr>
                <w:rFonts w:cstheme="minorHAnsi"/>
                <w:b/>
                <w:sz w:val="20"/>
                <w:szCs w:val="20"/>
              </w:rPr>
              <w:t>PLN</w:t>
            </w:r>
          </w:p>
        </w:tc>
        <w:tc>
          <w:tcPr>
            <w:tcW w:w="2976" w:type="dxa"/>
          </w:tcPr>
          <w:p w14:paraId="693D4B06" w14:textId="77777777" w:rsidR="00AD3536" w:rsidRPr="00AC202B" w:rsidDel="004278AA" w:rsidRDefault="00AD3536" w:rsidP="00AD3536">
            <w:pPr>
              <w:rPr>
                <w:rFonts w:cstheme="minorHAnsi"/>
                <w:b/>
                <w:sz w:val="20"/>
                <w:szCs w:val="20"/>
              </w:rPr>
            </w:pPr>
          </w:p>
        </w:tc>
      </w:tr>
      <w:tr w:rsidR="00AD3536" w:rsidRPr="00AC202B" w:rsidDel="004278AA" w14:paraId="2EE7D4B8" w14:textId="77777777" w:rsidTr="1FCDD34F">
        <w:trPr>
          <w:cantSplit/>
          <w:trHeight w:val="793"/>
          <w:jc w:val="center"/>
        </w:trPr>
        <w:tc>
          <w:tcPr>
            <w:tcW w:w="9067" w:type="dxa"/>
            <w:gridSpan w:val="5"/>
            <w:vAlign w:val="center"/>
          </w:tcPr>
          <w:p w14:paraId="53F6675A"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4493B890" w14:textId="77777777" w:rsidR="00335C93" w:rsidRDefault="00335C93"/>
    <w:p w14:paraId="6946168E" w14:textId="788776CA" w:rsidR="00AD3536" w:rsidRDefault="00AD3536" w:rsidP="00AD3536">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11 Wymagania Konkursowe - </w:t>
      </w:r>
      <w:r w:rsidRPr="00AD3536">
        <w:rPr>
          <w:i/>
          <w:color w:val="44546A" w:themeColor="text2"/>
          <w:sz w:val="18"/>
        </w:rPr>
        <w:t>Cena za realizację Etapu I</w:t>
      </w:r>
      <w:r>
        <w:rPr>
          <w:i/>
          <w:color w:val="44546A" w:themeColor="text2"/>
          <w:sz w:val="18"/>
        </w:rPr>
        <w:t>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7A206913" w14:textId="77777777" w:rsidTr="00335C93">
        <w:trPr>
          <w:cantSplit/>
          <w:trHeight w:val="1186"/>
          <w:jc w:val="center"/>
        </w:trPr>
        <w:tc>
          <w:tcPr>
            <w:tcW w:w="704" w:type="dxa"/>
            <w:shd w:val="clear" w:color="auto" w:fill="A8D08D" w:themeFill="accent6" w:themeFillTint="99"/>
            <w:vAlign w:val="center"/>
          </w:tcPr>
          <w:p w14:paraId="40DC34EE"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5AE76527" w14:textId="3921CBA3" w:rsidR="00AD3536" w:rsidRPr="00384B67" w:rsidRDefault="00AD3536" w:rsidP="005A602C">
            <w:pPr>
              <w:jc w:val="both"/>
              <w:rPr>
                <w:rFonts w:cstheme="minorHAnsi"/>
                <w:b/>
                <w:sz w:val="20"/>
                <w:szCs w:val="20"/>
              </w:rPr>
            </w:pPr>
            <w:r w:rsidRPr="00AD3536">
              <w:rPr>
                <w:sz w:val="20"/>
                <w:szCs w:val="20"/>
                <w:lang w:eastAsia="pl-PL"/>
              </w:rPr>
              <w:t>Cena za realizację Etapu I</w:t>
            </w:r>
            <w:r>
              <w:rPr>
                <w:sz w:val="20"/>
                <w:szCs w:val="20"/>
                <w:lang w:eastAsia="pl-PL"/>
              </w:rPr>
              <w:t xml:space="preserve">I. </w:t>
            </w:r>
            <w:r w:rsidRPr="00AD3536">
              <w:rPr>
                <w:sz w:val="20"/>
                <w:szCs w:val="20"/>
              </w:rPr>
              <w:t xml:space="preserve">Wynagrodzenie całkowite obejmujące wszelkie roszczenia Wykonawcy względem NCBR za realizację Etapu </w:t>
            </w:r>
            <w:r>
              <w:rPr>
                <w:sz w:val="20"/>
                <w:szCs w:val="20"/>
              </w:rPr>
              <w:t>I</w:t>
            </w:r>
            <w:r w:rsidRPr="00AD3536">
              <w:rPr>
                <w:sz w:val="20"/>
                <w:szCs w:val="20"/>
              </w:rPr>
              <w:t>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p>
        </w:tc>
      </w:tr>
      <w:tr w:rsidR="00AD3536" w:rsidRPr="00AC202B" w:rsidDel="004278AA" w14:paraId="4636CB41" w14:textId="77777777" w:rsidTr="1FCDD34F">
        <w:trPr>
          <w:cantSplit/>
          <w:trHeight w:val="1134"/>
          <w:jc w:val="center"/>
        </w:trPr>
        <w:tc>
          <w:tcPr>
            <w:tcW w:w="704" w:type="dxa"/>
            <w:shd w:val="clear" w:color="auto" w:fill="A8D08D" w:themeFill="accent6" w:themeFillTint="99"/>
            <w:vAlign w:val="center"/>
          </w:tcPr>
          <w:p w14:paraId="486BEAEC"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6F2044A9"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43F6FAEF"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75058042"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F16513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130C7461" w14:textId="77777777" w:rsidTr="1FCDD34F">
        <w:trPr>
          <w:cantSplit/>
          <w:trHeight w:val="899"/>
          <w:jc w:val="center"/>
        </w:trPr>
        <w:tc>
          <w:tcPr>
            <w:tcW w:w="704" w:type="dxa"/>
            <w:shd w:val="clear" w:color="auto" w:fill="E2EFD9" w:themeFill="accent6" w:themeFillTint="33"/>
            <w:vAlign w:val="center"/>
          </w:tcPr>
          <w:p w14:paraId="3F204478" w14:textId="0530C359" w:rsidR="00AD3536" w:rsidRPr="008E5255" w:rsidRDefault="00AD3536" w:rsidP="00335C93">
            <w:pPr>
              <w:pStyle w:val="Akapitzlist"/>
              <w:numPr>
                <w:ilvl w:val="0"/>
                <w:numId w:val="1"/>
              </w:numPr>
              <w:tabs>
                <w:tab w:val="left" w:pos="630"/>
                <w:tab w:val="decimal" w:pos="741"/>
              </w:tabs>
              <w:rPr>
                <w:sz w:val="20"/>
                <w:szCs w:val="20"/>
              </w:rPr>
            </w:pPr>
          </w:p>
        </w:tc>
        <w:tc>
          <w:tcPr>
            <w:tcW w:w="2126" w:type="dxa"/>
            <w:vAlign w:val="center"/>
          </w:tcPr>
          <w:p w14:paraId="53EF90DA" w14:textId="29DA1579" w:rsidR="00AD3536" w:rsidRPr="00AC202B" w:rsidRDefault="00AD3536" w:rsidP="005A602C">
            <w:pPr>
              <w:rPr>
                <w:rFonts w:cstheme="minorHAnsi"/>
                <w:b/>
                <w:sz w:val="20"/>
                <w:szCs w:val="20"/>
              </w:rPr>
            </w:pPr>
            <w:r w:rsidRPr="6FD5314B">
              <w:rPr>
                <w:lang w:eastAsia="pl-PL"/>
              </w:rPr>
              <w:t>Cena za realizację Etapu I</w:t>
            </w:r>
            <w:r>
              <w:rPr>
                <w:lang w:eastAsia="pl-PL"/>
              </w:rPr>
              <w:t>I</w:t>
            </w:r>
          </w:p>
        </w:tc>
        <w:tc>
          <w:tcPr>
            <w:tcW w:w="1701" w:type="dxa"/>
            <w:vAlign w:val="center"/>
          </w:tcPr>
          <w:p w14:paraId="2894CC32" w14:textId="77777777" w:rsidR="00AD3536" w:rsidRDefault="00AD3536" w:rsidP="005A602C">
            <w:pPr>
              <w:jc w:val="center"/>
              <w:rPr>
                <w:b/>
                <w:sz w:val="20"/>
                <w:szCs w:val="20"/>
              </w:rPr>
            </w:pPr>
            <w:r w:rsidRPr="76D7E7D0">
              <w:rPr>
                <w:b/>
                <w:sz w:val="20"/>
                <w:szCs w:val="20"/>
              </w:rPr>
              <w:t>… netto</w:t>
            </w:r>
          </w:p>
          <w:p w14:paraId="6F6A5B33" w14:textId="77777777" w:rsidR="00AD3536" w:rsidRPr="00161DE4" w:rsidDel="004278AA" w:rsidRDefault="00AD3536" w:rsidP="005A602C">
            <w:pPr>
              <w:jc w:val="center"/>
              <w:rPr>
                <w:rFonts w:cstheme="minorHAnsi"/>
                <w:b/>
                <w:sz w:val="20"/>
                <w:szCs w:val="20"/>
              </w:rPr>
            </w:pPr>
            <w:r w:rsidRPr="76D7E7D0">
              <w:rPr>
                <w:b/>
                <w:sz w:val="20"/>
                <w:szCs w:val="20"/>
              </w:rPr>
              <w:t>… brutto</w:t>
            </w:r>
          </w:p>
        </w:tc>
        <w:tc>
          <w:tcPr>
            <w:tcW w:w="1560" w:type="dxa"/>
            <w:vAlign w:val="center"/>
          </w:tcPr>
          <w:p w14:paraId="5E39A6D7" w14:textId="77777777" w:rsidR="00AD3536" w:rsidRPr="00AC202B" w:rsidDel="004278AA" w:rsidRDefault="00AD3536" w:rsidP="005A602C">
            <w:pPr>
              <w:jc w:val="center"/>
              <w:rPr>
                <w:rFonts w:cstheme="minorHAnsi"/>
                <w:b/>
                <w:sz w:val="20"/>
                <w:szCs w:val="20"/>
              </w:rPr>
            </w:pPr>
            <w:r>
              <w:rPr>
                <w:rFonts w:cstheme="minorHAnsi"/>
                <w:b/>
                <w:sz w:val="20"/>
                <w:szCs w:val="20"/>
              </w:rPr>
              <w:t>PLN</w:t>
            </w:r>
          </w:p>
        </w:tc>
        <w:tc>
          <w:tcPr>
            <w:tcW w:w="2976" w:type="dxa"/>
          </w:tcPr>
          <w:p w14:paraId="64C274EC" w14:textId="77777777" w:rsidR="00AD3536" w:rsidRPr="00AC202B" w:rsidDel="004278AA" w:rsidRDefault="00AD3536" w:rsidP="005A602C">
            <w:pPr>
              <w:rPr>
                <w:rFonts w:cstheme="minorHAnsi"/>
                <w:b/>
                <w:sz w:val="20"/>
                <w:szCs w:val="20"/>
              </w:rPr>
            </w:pPr>
          </w:p>
        </w:tc>
      </w:tr>
      <w:tr w:rsidR="00AD3536" w:rsidRPr="00AC202B" w:rsidDel="004278AA" w14:paraId="30DBE41A" w14:textId="77777777" w:rsidTr="1FCDD34F">
        <w:trPr>
          <w:cantSplit/>
          <w:trHeight w:val="793"/>
          <w:jc w:val="center"/>
        </w:trPr>
        <w:tc>
          <w:tcPr>
            <w:tcW w:w="9067" w:type="dxa"/>
            <w:gridSpan w:val="5"/>
            <w:vAlign w:val="center"/>
          </w:tcPr>
          <w:p w14:paraId="5FD95D44"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5CE8C7CE" w14:textId="206FDBE4" w:rsidR="00785345" w:rsidRDefault="00785345"/>
    <w:p w14:paraId="7E5379BD" w14:textId="77777777" w:rsidR="00785345" w:rsidRDefault="00785345">
      <w:r>
        <w:br w:type="page"/>
      </w:r>
    </w:p>
    <w:p w14:paraId="3761E80C" w14:textId="355A45D8" w:rsidR="00005A37" w:rsidRDefault="005A602C" w:rsidP="00F82311">
      <w:pPr>
        <w:pStyle w:val="Nagwek1"/>
      </w:pPr>
      <w:r>
        <w:lastRenderedPageBreak/>
        <w:t>WYMAGANIA JAKOŚCIOWE</w:t>
      </w:r>
    </w:p>
    <w:p w14:paraId="44EF1EDE" w14:textId="77777777" w:rsidR="007105A0" w:rsidRPr="007105A0" w:rsidRDefault="007105A0" w:rsidP="007105A0"/>
    <w:p w14:paraId="19B43589" w14:textId="32FAE0A4" w:rsidR="007105A0" w:rsidRPr="007105A0" w:rsidRDefault="007105A0" w:rsidP="007105A0">
      <w:pPr>
        <w:jc w:val="both"/>
        <w:rPr>
          <w:szCs w:val="20"/>
          <w:u w:val="single"/>
        </w:rPr>
      </w:pPr>
      <w:r w:rsidRPr="007105A0">
        <w:rPr>
          <w:szCs w:val="20"/>
          <w:u w:val="single"/>
        </w:rPr>
        <w:t xml:space="preserve">W ramach niniejszej części Wniosku, Wykonawca jest zobligowany przedstawić opis koncepcyjny planowanej Technologii Oczyszczalni Przyszłości wraz z informacjami doprecyzowującymi, zgodnie z tabelami poniżej, co pozwoli Zamawiającemu uzyskanie szczegółowej informacji odnośnie proponowanej Technologii, w szczególności rozwiązań innowacyjnych, a także jej potencjału wdrożeniowego, </w:t>
      </w:r>
      <w:r w:rsidR="008E5255">
        <w:rPr>
          <w:szCs w:val="20"/>
          <w:u w:val="single"/>
        </w:rPr>
        <w:t>które</w:t>
      </w:r>
      <w:r w:rsidRPr="007105A0">
        <w:rPr>
          <w:szCs w:val="20"/>
          <w:u w:val="single"/>
        </w:rPr>
        <w:t xml:space="preserve"> Zamawiający </w:t>
      </w:r>
      <w:r w:rsidR="008E5255">
        <w:rPr>
          <w:sz w:val="20"/>
          <w:szCs w:val="20"/>
          <w:u w:val="single"/>
        </w:rPr>
        <w:t xml:space="preserve">uwzględni w trakcie </w:t>
      </w:r>
      <w:r w:rsidRPr="007105A0">
        <w:rPr>
          <w:szCs w:val="20"/>
          <w:u w:val="single"/>
        </w:rPr>
        <w:t xml:space="preserve">wyboru najbardziej innowacyjnych i najlepiej rokujących rozwiązań. </w:t>
      </w:r>
    </w:p>
    <w:p w14:paraId="64F8D5F4" w14:textId="7495729F" w:rsidR="00F82311" w:rsidRDefault="00F82311" w:rsidP="00F82311">
      <w:pPr>
        <w:pStyle w:val="Legenda"/>
        <w:keepNext/>
      </w:pPr>
      <w:r>
        <w:t>Tabela G.</w:t>
      </w:r>
      <w:r>
        <w:fldChar w:fldCharType="begin"/>
      </w:r>
      <w:r>
        <w:instrText>SEQ Tabela \* ARABIC \s 1</w:instrText>
      </w:r>
      <w:r>
        <w:fldChar w:fldCharType="separate"/>
      </w:r>
      <w:r>
        <w:rPr>
          <w:noProof/>
        </w:rPr>
        <w:t>1</w:t>
      </w:r>
      <w:r>
        <w:fldChar w:fldCharType="end"/>
      </w:r>
      <w:r>
        <w:rPr>
          <w:noProof/>
        </w:rPr>
        <w:t>.</w:t>
      </w:r>
      <w:r>
        <w:t xml:space="preserve"> </w:t>
      </w:r>
      <w:r w:rsidRPr="00177BB3">
        <w:t xml:space="preserve"> Opis koncepcyjny planowane</w:t>
      </w:r>
      <w:r>
        <w:t>j</w:t>
      </w:r>
      <w:r w:rsidRPr="00177BB3">
        <w:t xml:space="preserve"> do opracowania </w:t>
      </w:r>
      <w:r>
        <w:t xml:space="preserve">Technologii </w:t>
      </w:r>
      <w:r w:rsidR="004D6D70">
        <w:t>Oczyszczalni Przyszłości</w:t>
      </w:r>
      <w:r w:rsidR="00C71DF6">
        <w:t>.</w:t>
      </w:r>
      <w:r w:rsidR="004D6D70">
        <w:t xml:space="preserve"> </w:t>
      </w:r>
    </w:p>
    <w:tbl>
      <w:tblPr>
        <w:tblStyle w:val="Tabela-Siatka"/>
        <w:tblW w:w="9356" w:type="dxa"/>
        <w:tblInd w:w="-147" w:type="dxa"/>
        <w:tblLook w:val="04A0" w:firstRow="1" w:lastRow="0" w:firstColumn="1" w:lastColumn="0" w:noHBand="0" w:noVBand="1"/>
      </w:tblPr>
      <w:tblGrid>
        <w:gridCol w:w="9356"/>
      </w:tblGrid>
      <w:tr w:rsidR="00F82311" w14:paraId="3F14DE4E" w14:textId="77777777" w:rsidTr="1FCDD34F">
        <w:trPr>
          <w:trHeight w:val="555"/>
        </w:trPr>
        <w:tc>
          <w:tcPr>
            <w:tcW w:w="9356" w:type="dxa"/>
            <w:shd w:val="clear" w:color="auto" w:fill="A8D08D" w:themeFill="accent6" w:themeFillTint="99"/>
            <w:vAlign w:val="center"/>
          </w:tcPr>
          <w:p w14:paraId="3934F12B" w14:textId="7F8917C4" w:rsidR="00F82311" w:rsidRPr="007105A0" w:rsidRDefault="00F82311" w:rsidP="00465ED7">
            <w:pPr>
              <w:jc w:val="center"/>
              <w:rPr>
                <w:b/>
              </w:rPr>
            </w:pPr>
            <w:r w:rsidRPr="007105A0">
              <w:rPr>
                <w:b/>
              </w:rPr>
              <w:t xml:space="preserve">Opis koncepcyjny planowanej Technologii </w:t>
            </w:r>
            <w:r w:rsidR="005B0711" w:rsidRPr="007105A0">
              <w:rPr>
                <w:b/>
              </w:rPr>
              <w:t>Oczyszczalni Przyszłości</w:t>
            </w:r>
          </w:p>
        </w:tc>
      </w:tr>
      <w:tr w:rsidR="007105A0" w14:paraId="68F80A7A" w14:textId="77777777" w:rsidTr="00335C93">
        <w:trPr>
          <w:trHeight w:val="6895"/>
        </w:trPr>
        <w:tc>
          <w:tcPr>
            <w:tcW w:w="9356" w:type="dxa"/>
            <w:shd w:val="clear" w:color="auto" w:fill="A8D08D" w:themeFill="accent6" w:themeFillTint="99"/>
          </w:tcPr>
          <w:p w14:paraId="6CF72672" w14:textId="6434B3EE" w:rsidR="007105A0" w:rsidRDefault="007105A0" w:rsidP="007105A0">
            <w:pPr>
              <w:jc w:val="both"/>
            </w:pPr>
            <w:r>
              <w:t>W opisie koncepcji planowanej do opracowania Technologii Oczyszczalni Przyszłości należy podać w szczególności:</w:t>
            </w:r>
          </w:p>
          <w:p w14:paraId="608AD754" w14:textId="77777777" w:rsidR="007105A0" w:rsidRDefault="007105A0" w:rsidP="007105A0">
            <w:pPr>
              <w:jc w:val="both"/>
            </w:pPr>
            <w:r>
              <w:t>a)</w:t>
            </w:r>
            <w:r>
              <w:tab/>
              <w:t>Wstęp nt. Oferowanej Technologii, jej historia, podstawy teoretyczne, referencje, zastosowanie na świecie (jeśli dotyczy),</w:t>
            </w:r>
          </w:p>
          <w:p w14:paraId="49738B5B" w14:textId="77777777" w:rsidR="007105A0" w:rsidRDefault="007105A0" w:rsidP="007105A0">
            <w:pPr>
              <w:jc w:val="both"/>
            </w:pPr>
            <w:r>
              <w:t>b)</w:t>
            </w:r>
            <w:r>
              <w:tab/>
              <w:t>Charakterystykę Technologii i Demonstratora Technologii opracowywanego w ramach Przedsięwzięcia,</w:t>
            </w:r>
          </w:p>
          <w:p w14:paraId="70B5F3BA" w14:textId="77777777" w:rsidR="007105A0" w:rsidRDefault="007105A0" w:rsidP="007105A0">
            <w:pPr>
              <w:jc w:val="both"/>
            </w:pPr>
            <w:r>
              <w:t>c)</w:t>
            </w:r>
            <w:r>
              <w:tab/>
              <w:t>Przewagi i różnice Technologii w stosunku obecnie dostępnych technologii,</w:t>
            </w:r>
          </w:p>
          <w:p w14:paraId="0F542654" w14:textId="77777777" w:rsidR="007105A0" w:rsidRDefault="007105A0" w:rsidP="007105A0">
            <w:pPr>
              <w:jc w:val="both"/>
            </w:pPr>
            <w:r>
              <w:t>d)</w:t>
            </w:r>
            <w:r>
              <w:tab/>
              <w:t>Podstawowe założenia projektowe Demonstratora Technologii,</w:t>
            </w:r>
          </w:p>
          <w:p w14:paraId="2A4F0C74" w14:textId="4FDAE93A" w:rsidR="007105A0" w:rsidRDefault="007105A0" w:rsidP="007105A0">
            <w:pPr>
              <w:jc w:val="both"/>
            </w:pPr>
            <w:r>
              <w:t>e)</w:t>
            </w:r>
            <w:r>
              <w:tab/>
              <w:t>Blokowy schemat Procesu Technologicznego, schemat procesowy PFD, P&amp;ID</w:t>
            </w:r>
            <w:ins w:id="2" w:author="Autor">
              <w:r w:rsidR="008A09D0">
                <w:t xml:space="preserve"> </w:t>
              </w:r>
              <w:r w:rsidR="008A09D0" w:rsidRPr="008A09D0">
                <w:t>w wersji koncepcyjnej (czyli uproszczonej</w:t>
              </w:r>
              <w:r w:rsidR="008A09D0">
                <w:t>, poglądowej</w:t>
              </w:r>
              <w:r w:rsidR="008A09D0" w:rsidRPr="008A09D0">
                <w:t>)</w:t>
              </w:r>
            </w:ins>
            <w:r>
              <w:t>,</w:t>
            </w:r>
            <w:r>
              <w:tab/>
            </w:r>
          </w:p>
          <w:p w14:paraId="359D90DD" w14:textId="77777777" w:rsidR="007105A0" w:rsidRDefault="007105A0" w:rsidP="007105A0">
            <w:pPr>
              <w:jc w:val="both"/>
            </w:pPr>
            <w:r>
              <w:t>f)</w:t>
            </w:r>
            <w:r>
              <w:tab/>
              <w:t>Opis Procesu Technologicznego – część technologiczna, opis wszystkich działów procesowych, etapów produkcji i parametrów procesowych,</w:t>
            </w:r>
          </w:p>
          <w:p w14:paraId="78CB3623" w14:textId="0FA56773" w:rsidR="007105A0" w:rsidRDefault="007105A0" w:rsidP="007105A0">
            <w:pPr>
              <w:jc w:val="both"/>
            </w:pPr>
            <w:r>
              <w:t>g)</w:t>
            </w:r>
            <w: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E8E456" w14:textId="77777777" w:rsidR="007105A0" w:rsidRDefault="007105A0" w:rsidP="007105A0">
            <w:pPr>
              <w:jc w:val="both"/>
            </w:pPr>
            <w:r>
              <w:t>h)</w:t>
            </w:r>
            <w:r>
              <w:tab/>
              <w:t>Wstępne zagospodarowanie i bilans terenu,</w:t>
            </w:r>
          </w:p>
          <w:p w14:paraId="4F8C8864" w14:textId="77777777" w:rsidR="007105A0" w:rsidRDefault="007105A0" w:rsidP="007105A0">
            <w:pPr>
              <w:jc w:val="both"/>
            </w:pPr>
            <w:r>
              <w:t>i)</w:t>
            </w:r>
            <w:r>
              <w:tab/>
              <w:t>Wskaźniki technologiczne,</w:t>
            </w:r>
          </w:p>
          <w:p w14:paraId="3D1209D4" w14:textId="4C13E8E9" w:rsidR="007105A0" w:rsidRDefault="007105A0" w:rsidP="007105A0">
            <w:pPr>
              <w:jc w:val="both"/>
            </w:pPr>
            <w:r>
              <w:t>j)</w:t>
            </w:r>
            <w:r>
              <w:tab/>
            </w:r>
            <w:r w:rsidR="00465ED7">
              <w:t>Opis skalowania Instalacji Ułamkowo-Technicznej do Demonstratora Technologii,</w:t>
            </w:r>
          </w:p>
          <w:p w14:paraId="4211FC0C" w14:textId="6C20B022" w:rsidR="007105A0" w:rsidRDefault="007105A0" w:rsidP="007105A0">
            <w:pPr>
              <w:jc w:val="both"/>
            </w:pPr>
            <w:r>
              <w:t>k)</w:t>
            </w:r>
            <w:r>
              <w:tab/>
              <w:t xml:space="preserve">Opisy części elektrycznej, automatyki, części instalacyjnej, </w:t>
            </w:r>
          </w:p>
          <w:p w14:paraId="46FF217D" w14:textId="2E2C2BAC" w:rsidR="007105A0" w:rsidRDefault="007105A0" w:rsidP="007105A0">
            <w:pPr>
              <w:jc w:val="both"/>
            </w:pPr>
            <w:r>
              <w:t>l)</w:t>
            </w:r>
            <w:r>
              <w:tab/>
              <w:t xml:space="preserve">Istotne dane dotyczące Technologii Oczyszczalni Przyszłości m.in.: zewnętrzne zużycie </w:t>
            </w:r>
            <w:r w:rsidR="3BE65A96">
              <w:t>mediów</w:t>
            </w:r>
            <w:r>
              <w:t>, zatrudnienie</w:t>
            </w:r>
            <w:r w:rsidR="6A7ED2B5">
              <w:t xml:space="preserve"> itp.)</w:t>
            </w:r>
          </w:p>
          <w:p w14:paraId="44B49D0A" w14:textId="0B0C65C9" w:rsidR="007105A0" w:rsidRDefault="007105A0" w:rsidP="007105A0">
            <w:pPr>
              <w:jc w:val="both"/>
            </w:pPr>
            <w:r>
              <w:t>m)</w:t>
            </w:r>
            <w:r>
              <w:tab/>
            </w:r>
            <w:r w:rsidR="00465ED7">
              <w:t>Ryzyka związane z produkcją i eksploatacją Technologii, oraz sposób zapobiegania i zarządzania ryzykiem,</w:t>
            </w:r>
          </w:p>
          <w:p w14:paraId="5FF9604C" w14:textId="356FF94E" w:rsidR="007105A0" w:rsidRDefault="007105A0" w:rsidP="007105A0">
            <w:pPr>
              <w:jc w:val="both"/>
            </w:pPr>
            <w:r>
              <w:t>n)</w:t>
            </w:r>
            <w:r>
              <w:tab/>
            </w:r>
            <w:r w:rsidR="00465ED7">
              <w:t xml:space="preserve">Składowe Technologii, którymi Wnioskodawca już dysponuje (opis ogólny Background IP), a które dopiero musi opracować (opis ogólny Foreground IP),  </w:t>
            </w:r>
          </w:p>
          <w:p w14:paraId="13F63FBE" w14:textId="7B26C984" w:rsidR="007105A0" w:rsidRDefault="007105A0" w:rsidP="00465ED7">
            <w:pPr>
              <w:jc w:val="both"/>
            </w:pPr>
            <w:r>
              <w:t>o)</w:t>
            </w:r>
            <w:r>
              <w:tab/>
            </w:r>
            <w:r w:rsidR="00465ED7">
              <w:t>Inne dokumenty, które Wnioskodawca może załączyć do Wniosku jako Załączniki</w:t>
            </w:r>
            <w:r w:rsidR="00D70BA9">
              <w:t>.</w:t>
            </w:r>
          </w:p>
        </w:tc>
      </w:tr>
      <w:tr w:rsidR="00465ED7" w14:paraId="6FAA3154" w14:textId="77777777" w:rsidTr="1FCDD34F">
        <w:trPr>
          <w:trHeight w:val="516"/>
        </w:trPr>
        <w:tc>
          <w:tcPr>
            <w:tcW w:w="9356" w:type="dxa"/>
          </w:tcPr>
          <w:p w14:paraId="7007A0A1" w14:textId="735140FC" w:rsidR="00465ED7" w:rsidRPr="00465ED7" w:rsidRDefault="00465ED7" w:rsidP="3E5FDD4D">
            <w:pPr>
              <w:pStyle w:val="Akapitzlist"/>
              <w:spacing w:before="60" w:after="60" w:line="276" w:lineRule="auto"/>
              <w:ind w:left="31"/>
              <w:jc w:val="both"/>
              <w:rPr>
                <w:rFonts w:ascii="Times New Roman" w:hAnsi="Times New Roman" w:cs="Times New Roman"/>
                <w:i/>
                <w:iCs/>
              </w:rPr>
            </w:pPr>
            <w:r w:rsidRPr="0CFEC334">
              <w:rPr>
                <w:rFonts w:ascii="Times New Roman" w:hAnsi="Times New Roman" w:cs="Times New Roman"/>
                <w:i/>
                <w:iCs/>
              </w:rPr>
              <w:t xml:space="preserve">Nazwa </w:t>
            </w:r>
            <w:r w:rsidR="6502D927" w:rsidRPr="0CFEC334">
              <w:rPr>
                <w:rFonts w:ascii="Times New Roman" w:hAnsi="Times New Roman" w:cs="Times New Roman"/>
                <w:i/>
                <w:iCs/>
              </w:rPr>
              <w:t>oferowanej przez Wykonawcą T</w:t>
            </w:r>
            <w:r w:rsidRPr="0CFEC334">
              <w:rPr>
                <w:rFonts w:ascii="Times New Roman" w:hAnsi="Times New Roman" w:cs="Times New Roman"/>
                <w:i/>
                <w:iCs/>
              </w:rPr>
              <w:t>echnologii</w:t>
            </w:r>
            <w:r w:rsidR="733E26B1" w:rsidRPr="0CFEC334">
              <w:rPr>
                <w:rFonts w:ascii="Times New Roman" w:hAnsi="Times New Roman" w:cs="Times New Roman"/>
                <w:i/>
                <w:iCs/>
              </w:rPr>
              <w:t xml:space="preserve"> dla Oczyszczalni Przyszłości</w:t>
            </w:r>
          </w:p>
        </w:tc>
      </w:tr>
      <w:tr w:rsidR="00F82311" w14:paraId="4D3415B8" w14:textId="77777777" w:rsidTr="1FCDD34F">
        <w:trPr>
          <w:trHeight w:val="800"/>
        </w:trPr>
        <w:tc>
          <w:tcPr>
            <w:tcW w:w="9356" w:type="dxa"/>
          </w:tcPr>
          <w:p w14:paraId="287FE2FF" w14:textId="6121B38B" w:rsidR="00F82311" w:rsidRPr="00465ED7" w:rsidRDefault="007105A0" w:rsidP="67571B8F">
            <w:pPr>
              <w:pStyle w:val="Akapitzlist"/>
              <w:spacing w:before="60" w:after="60" w:line="276" w:lineRule="auto"/>
              <w:ind w:left="31"/>
              <w:jc w:val="both"/>
              <w:rPr>
                <w:rFonts w:ascii="Times New Roman" w:hAnsi="Times New Roman" w:cs="Times New Roman"/>
                <w:i/>
                <w:iCs/>
              </w:rPr>
            </w:pPr>
            <w:r w:rsidRPr="67571B8F">
              <w:rPr>
                <w:rFonts w:ascii="Times New Roman" w:hAnsi="Times New Roman" w:cs="Times New Roman"/>
                <w:i/>
                <w:iCs/>
              </w:rPr>
              <w:t>Opi</w:t>
            </w:r>
            <w:r w:rsidR="476A2B15" w:rsidRPr="67571B8F">
              <w:rPr>
                <w:rFonts w:ascii="Times New Roman" w:hAnsi="Times New Roman" w:cs="Times New Roman"/>
                <w:i/>
                <w:iCs/>
              </w:rPr>
              <w:t>s oferowanej Technologii oraz Demonstratora zgodnie z wymaganymi punktami a)</w:t>
            </w:r>
            <w:r w:rsidR="009FB575" w:rsidRPr="67571B8F">
              <w:rPr>
                <w:rFonts w:ascii="Times New Roman" w:hAnsi="Times New Roman" w:cs="Times New Roman"/>
                <w:i/>
                <w:iCs/>
              </w:rPr>
              <w:t xml:space="preserve"> </w:t>
            </w:r>
            <w:r w:rsidR="476A2B15" w:rsidRPr="67571B8F">
              <w:rPr>
                <w:rFonts w:ascii="Times New Roman" w:hAnsi="Times New Roman" w:cs="Times New Roman"/>
                <w:i/>
                <w:iCs/>
              </w:rPr>
              <w:t>-</w:t>
            </w:r>
            <w:r w:rsidR="009FB575" w:rsidRPr="67571B8F">
              <w:rPr>
                <w:rFonts w:ascii="Times New Roman" w:hAnsi="Times New Roman" w:cs="Times New Roman"/>
                <w:i/>
                <w:iCs/>
              </w:rPr>
              <w:t xml:space="preserve"> </w:t>
            </w:r>
            <w:r w:rsidR="36CC9525" w:rsidRPr="67571B8F">
              <w:rPr>
                <w:rFonts w:ascii="Times New Roman" w:hAnsi="Times New Roman" w:cs="Times New Roman"/>
                <w:i/>
                <w:iCs/>
              </w:rPr>
              <w:t>o)</w:t>
            </w:r>
          </w:p>
        </w:tc>
      </w:tr>
      <w:tr w:rsidR="008E5255" w14:paraId="4AAEE136" w14:textId="77777777" w:rsidTr="1FCDD34F">
        <w:trPr>
          <w:trHeight w:val="800"/>
        </w:trPr>
        <w:tc>
          <w:tcPr>
            <w:tcW w:w="9356" w:type="dxa"/>
          </w:tcPr>
          <w:p w14:paraId="0F3AECD4"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2CEE3D35" w14:textId="1346691B" w:rsidR="008E5255" w:rsidRPr="67571B8F" w:rsidRDefault="007B56AA" w:rsidP="008E5255">
            <w:pPr>
              <w:jc w:val="center"/>
              <w:rPr>
                <w:rFonts w:ascii="Times New Roman" w:hAnsi="Times New Roman" w:cs="Times New Roman"/>
                <w:i/>
                <w:iCs/>
              </w:rPr>
            </w:pPr>
            <w:sdt>
              <w:sdtPr>
                <w:rPr>
                  <w:rFonts w:cstheme="minorHAnsi"/>
                  <w:color w:val="44546A" w:themeColor="text2"/>
                  <w:szCs w:val="20"/>
                </w:rPr>
                <w:id w:val="-66378382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425C97D1" w14:textId="3121EF8B" w:rsidR="0022726C" w:rsidRDefault="004C6494" w:rsidP="0CFEC334">
      <w:pPr>
        <w:spacing w:before="240"/>
        <w:jc w:val="both"/>
        <w:rPr>
          <w:sz w:val="20"/>
          <w:szCs w:val="20"/>
        </w:rPr>
      </w:pPr>
      <w:r w:rsidRPr="1FCDD34F">
        <w:rPr>
          <w:sz w:val="20"/>
          <w:szCs w:val="20"/>
          <w:u w:val="single"/>
        </w:rPr>
        <w:t>Uwaga</w:t>
      </w:r>
      <w:r w:rsidRPr="1FCDD34F">
        <w:rPr>
          <w:sz w:val="20"/>
          <w:szCs w:val="20"/>
        </w:rPr>
        <w:t xml:space="preserve">: Wnioskodawca </w:t>
      </w:r>
      <w:r w:rsidR="00A11E52" w:rsidRPr="1FCDD34F">
        <w:rPr>
          <w:sz w:val="20"/>
          <w:szCs w:val="20"/>
        </w:rPr>
        <w:t xml:space="preserve">jest zobligowany </w:t>
      </w:r>
      <w:r w:rsidR="00EF582F" w:rsidRPr="1FCDD34F">
        <w:rPr>
          <w:sz w:val="20"/>
          <w:szCs w:val="20"/>
        </w:rPr>
        <w:t xml:space="preserve">zamieścić </w:t>
      </w:r>
      <w:r w:rsidR="00A11E52" w:rsidRPr="1FCDD34F">
        <w:rPr>
          <w:sz w:val="20"/>
          <w:szCs w:val="20"/>
        </w:rPr>
        <w:t>w Tabelach</w:t>
      </w:r>
      <w:r w:rsidRPr="1FCDD34F">
        <w:rPr>
          <w:sz w:val="20"/>
          <w:szCs w:val="20"/>
        </w:rPr>
        <w:t xml:space="preserve"> </w:t>
      </w:r>
      <w:r w:rsidR="00DC064B" w:rsidRPr="1FCDD34F">
        <w:rPr>
          <w:sz w:val="20"/>
          <w:szCs w:val="20"/>
        </w:rPr>
        <w:t>G</w:t>
      </w:r>
      <w:r w:rsidRPr="1FCDD34F">
        <w:rPr>
          <w:sz w:val="20"/>
          <w:szCs w:val="20"/>
        </w:rPr>
        <w:t>.</w:t>
      </w:r>
      <w:r w:rsidR="004B08DC" w:rsidRPr="1FCDD34F">
        <w:rPr>
          <w:sz w:val="20"/>
          <w:szCs w:val="20"/>
        </w:rPr>
        <w:t>2</w:t>
      </w:r>
      <w:r w:rsidR="00A11E52" w:rsidRPr="1FCDD34F">
        <w:rPr>
          <w:sz w:val="20"/>
          <w:szCs w:val="20"/>
        </w:rPr>
        <w:t>. –</w:t>
      </w:r>
      <w:r w:rsidR="00DC064B" w:rsidRPr="1FCDD34F">
        <w:rPr>
          <w:sz w:val="20"/>
          <w:szCs w:val="20"/>
        </w:rPr>
        <w:t xml:space="preserve"> G</w:t>
      </w:r>
      <w:r w:rsidR="00EF582F" w:rsidRPr="1FCDD34F">
        <w:rPr>
          <w:sz w:val="20"/>
          <w:szCs w:val="20"/>
        </w:rPr>
        <w:t>.5</w:t>
      </w:r>
      <w:r w:rsidR="00A11E52" w:rsidRPr="1FCDD34F">
        <w:rPr>
          <w:sz w:val="20"/>
          <w:szCs w:val="20"/>
        </w:rPr>
        <w:t>.</w:t>
      </w:r>
      <w:r w:rsidRPr="1FCDD34F">
        <w:rPr>
          <w:sz w:val="20"/>
          <w:szCs w:val="20"/>
        </w:rPr>
        <w:t xml:space="preserve"> </w:t>
      </w:r>
      <w:r w:rsidR="00907C43" w:rsidRPr="1FCDD34F">
        <w:rPr>
          <w:sz w:val="20"/>
          <w:szCs w:val="20"/>
        </w:rPr>
        <w:t xml:space="preserve">opis zgodnie z instrukcją zamieszczoną nad każdą tabelą. </w:t>
      </w:r>
    </w:p>
    <w:p w14:paraId="7DEF648F" w14:textId="724D727A" w:rsidR="00785345" w:rsidRDefault="00785345">
      <w:pPr>
        <w:rPr>
          <w:sz w:val="20"/>
          <w:szCs w:val="20"/>
        </w:rPr>
      </w:pPr>
      <w:r>
        <w:rPr>
          <w:sz w:val="20"/>
          <w:szCs w:val="20"/>
        </w:rPr>
        <w:lastRenderedPageBreak/>
        <w:br w:type="page"/>
      </w:r>
    </w:p>
    <w:p w14:paraId="650AC2F6" w14:textId="65C15A9D" w:rsidR="00465ED7" w:rsidRDefault="00465ED7" w:rsidP="00465ED7">
      <w:pPr>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Proponowane przez W</w:t>
      </w:r>
      <w:r>
        <w:rPr>
          <w:i/>
          <w:color w:val="44546A" w:themeColor="text2"/>
          <w:sz w:val="18"/>
        </w:rPr>
        <w:t>nioskodawcę</w:t>
      </w:r>
      <w:r w:rsidRPr="002C7DEB">
        <w:rPr>
          <w:i/>
          <w:color w:val="44546A" w:themeColor="text2"/>
          <w:sz w:val="18"/>
        </w:rPr>
        <w:t xml:space="preserve"> rozwiązania innowacyjne</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465ED7" w:rsidDel="004278AA" w14:paraId="51CB13BF" w14:textId="77777777" w:rsidTr="67571B8F">
        <w:trPr>
          <w:trHeight w:val="1123"/>
          <w:tblHeader/>
          <w:jc w:val="center"/>
        </w:trPr>
        <w:tc>
          <w:tcPr>
            <w:tcW w:w="846" w:type="dxa"/>
            <w:tcBorders>
              <w:bottom w:val="single" w:sz="4" w:space="0" w:color="auto"/>
            </w:tcBorders>
            <w:shd w:val="clear" w:color="auto" w:fill="A8D08D" w:themeFill="accent6" w:themeFillTint="99"/>
          </w:tcPr>
          <w:p w14:paraId="68E65180" w14:textId="77777777" w:rsidR="00465ED7" w:rsidRDefault="00465ED7" w:rsidP="00914A56">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66D1782F" w14:textId="77777777" w:rsidR="00465ED7" w:rsidRPr="00DE04E9" w:rsidRDefault="00465ED7"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CFC975E" w14:textId="77777777" w:rsidR="00465ED7" w:rsidRPr="002F7565" w:rsidRDefault="00465ED7"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3F96601" w14:textId="77777777" w:rsidR="00465ED7" w:rsidRPr="004B08DC" w:rsidDel="004278AA" w:rsidRDefault="00465ED7" w:rsidP="00465ED7">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465ED7" w:rsidDel="004278AA" w14:paraId="7AC7F0D8" w14:textId="77777777" w:rsidTr="67571B8F">
        <w:trPr>
          <w:trHeight w:val="3111"/>
          <w:tblHeader/>
          <w:jc w:val="center"/>
        </w:trPr>
        <w:tc>
          <w:tcPr>
            <w:tcW w:w="846" w:type="dxa"/>
            <w:tcBorders>
              <w:tr2bl w:val="single" w:sz="4" w:space="0" w:color="auto"/>
            </w:tcBorders>
            <w:shd w:val="clear" w:color="auto" w:fill="C5E0B3" w:themeFill="accent6" w:themeFillTint="66"/>
          </w:tcPr>
          <w:p w14:paraId="76C168FD" w14:textId="77777777" w:rsidR="00465ED7" w:rsidRDefault="00465ED7" w:rsidP="00914A56"/>
        </w:tc>
        <w:tc>
          <w:tcPr>
            <w:tcW w:w="8925" w:type="dxa"/>
            <w:shd w:val="clear" w:color="auto" w:fill="C5E0B3" w:themeFill="accent6" w:themeFillTint="66"/>
            <w:vAlign w:val="center"/>
          </w:tcPr>
          <w:p w14:paraId="74E5B39C" w14:textId="77777777" w:rsidR="00465ED7" w:rsidRDefault="00465ED7" w:rsidP="00914A56"/>
          <w:p w14:paraId="2B2851B2" w14:textId="327E0DE3" w:rsidR="00465ED7" w:rsidRDefault="00465ED7" w:rsidP="67571B8F">
            <w:pPr>
              <w:jc w:val="both"/>
              <w:rPr>
                <w:sz w:val="20"/>
                <w:szCs w:val="20"/>
              </w:rPr>
            </w:pPr>
            <w:r w:rsidRPr="67571B8F">
              <w:rPr>
                <w:sz w:val="20"/>
                <w:szCs w:val="20"/>
              </w:rPr>
              <w:t xml:space="preserve">Zamawiający wymaga, aby Technologia </w:t>
            </w:r>
            <w:r w:rsidR="008902E5" w:rsidRPr="67571B8F">
              <w:rPr>
                <w:sz w:val="20"/>
                <w:szCs w:val="20"/>
              </w:rPr>
              <w:t xml:space="preserve">Oczyszczalni Przyszłości </w:t>
            </w:r>
            <w:r w:rsidRPr="67571B8F">
              <w:rPr>
                <w:sz w:val="20"/>
                <w:szCs w:val="20"/>
              </w:rPr>
              <w:t>była innowacyjna</w:t>
            </w:r>
            <w:r w:rsidR="1E1442F8" w:rsidRPr="67571B8F">
              <w:rPr>
                <w:sz w:val="20"/>
                <w:szCs w:val="20"/>
              </w:rPr>
              <w:t xml:space="preserve"> w skali kraju, Europy lub świata </w:t>
            </w:r>
            <w:r w:rsidR="008902E5" w:rsidRPr="67571B8F">
              <w:rPr>
                <w:sz w:val="20"/>
                <w:szCs w:val="20"/>
              </w:rPr>
              <w:t>w kontekście posiadanych przez niego nowych cech, funkcjonalności, względem produktów/usług/technologii konkurencyjnych</w:t>
            </w:r>
            <w:r w:rsidR="2717290B" w:rsidRPr="67571B8F">
              <w:rPr>
                <w:sz w:val="20"/>
                <w:szCs w:val="20"/>
              </w:rPr>
              <w:t xml:space="preserve">. </w:t>
            </w:r>
          </w:p>
          <w:p w14:paraId="75A2461A" w14:textId="6DB6BF3B" w:rsidR="008902E5" w:rsidRDefault="00465ED7" w:rsidP="00914A56">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p w14:paraId="2FD3A7EA" w14:textId="509CEAA7" w:rsidR="008902E5" w:rsidRDefault="00E27338" w:rsidP="00914A56">
            <w:pPr>
              <w:jc w:val="both"/>
              <w:rPr>
                <w:sz w:val="20"/>
                <w:szCs w:val="20"/>
              </w:rPr>
            </w:pPr>
            <w:r w:rsidRPr="00F972C1">
              <w:rPr>
                <w:sz w:val="20"/>
                <w:szCs w:val="20"/>
              </w:rPr>
              <w:t xml:space="preserve">Zamawiający wymaga, aby </w:t>
            </w:r>
            <w:r>
              <w:rPr>
                <w:sz w:val="20"/>
                <w:szCs w:val="20"/>
              </w:rPr>
              <w:t>Wnioskodawca</w:t>
            </w:r>
            <w:r w:rsidRPr="00F972C1">
              <w:rPr>
                <w:sz w:val="20"/>
                <w:szCs w:val="20"/>
              </w:rPr>
              <w:t xml:space="preserve"> </w:t>
            </w:r>
            <w:r>
              <w:rPr>
                <w:sz w:val="20"/>
                <w:szCs w:val="20"/>
              </w:rPr>
              <w:t xml:space="preserve">wskazał </w:t>
            </w:r>
            <w:r w:rsidR="008902E5" w:rsidRPr="008902E5">
              <w:rPr>
                <w:sz w:val="20"/>
                <w:szCs w:val="20"/>
              </w:rPr>
              <w:t>wszystkie cechy innowacyjne dla opracowanej technologii z uwzględnieniem innowacji dla całego procesu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BF6EBFB" w14:textId="77777777" w:rsidR="00465ED7" w:rsidRPr="00EB64B8" w:rsidRDefault="00465ED7" w:rsidP="00914A56">
            <w:pPr>
              <w:jc w:val="both"/>
              <w:rPr>
                <w:rFonts w:cstheme="minorHAnsi"/>
                <w:sz w:val="20"/>
                <w:szCs w:val="20"/>
              </w:rPr>
            </w:pPr>
          </w:p>
        </w:tc>
      </w:tr>
      <w:tr w:rsidR="00465ED7" w:rsidDel="004278AA" w14:paraId="153C8C12" w14:textId="77777777" w:rsidTr="67571B8F">
        <w:trPr>
          <w:trHeight w:val="1123"/>
          <w:tblHeader/>
          <w:jc w:val="center"/>
        </w:trPr>
        <w:sdt>
          <w:sdtPr>
            <w:rPr>
              <w:rFonts w:cstheme="minorHAnsi"/>
              <w:color w:val="44546A" w:themeColor="text2"/>
              <w:sz w:val="20"/>
              <w:szCs w:val="20"/>
            </w:rPr>
            <w:id w:val="1680928495"/>
            <w14:checkbox>
              <w14:checked w14:val="0"/>
              <w14:checkedState w14:val="2612" w14:font="MS Gothic"/>
              <w14:uncheckedState w14:val="2610" w14:font="MS Gothic"/>
            </w14:checkbox>
          </w:sdtPr>
          <w:sdtEndPr/>
          <w:sdtContent>
            <w:tc>
              <w:tcPr>
                <w:tcW w:w="846" w:type="dxa"/>
              </w:tcPr>
              <w:p w14:paraId="636F87A0" w14:textId="57407232" w:rsidR="00465ED7" w:rsidRPr="00F45629"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48B2FA63" w14:textId="295BCD8F" w:rsidR="00465ED7" w:rsidRPr="00F45629" w:rsidDel="004278AA" w:rsidRDefault="00465ED7" w:rsidP="67571B8F">
            <w:pPr>
              <w:rPr>
                <w:i/>
                <w:iCs/>
                <w:sz w:val="20"/>
                <w:szCs w:val="20"/>
              </w:rPr>
            </w:pPr>
            <w:r w:rsidRPr="67571B8F">
              <w:rPr>
                <w:i/>
                <w:iCs/>
                <w:sz w:val="20"/>
                <w:szCs w:val="20"/>
              </w:rPr>
              <w:t>Uzasadnienie spełnienia wymagania wraz ze wskazaniem rozwiązań innowacyjnych</w:t>
            </w:r>
            <w:r w:rsidR="0C75A6AB" w:rsidRPr="67571B8F">
              <w:rPr>
                <w:i/>
                <w:iCs/>
                <w:sz w:val="20"/>
                <w:szCs w:val="20"/>
              </w:rPr>
              <w:t xml:space="preserve"> wraz ze wskazaniem czy dotyczy skali kraju, Europy i świata.</w:t>
            </w:r>
          </w:p>
        </w:tc>
      </w:tr>
    </w:tbl>
    <w:p w14:paraId="4BC76B6E" w14:textId="0B9259B1" w:rsidR="00465ED7" w:rsidRPr="00E27338" w:rsidRDefault="00465ED7" w:rsidP="008902E5">
      <w:pPr>
        <w:spacing w:before="240"/>
        <w:jc w:val="both"/>
        <w:rPr>
          <w:color w:val="44546A" w:themeColor="text2"/>
          <w:sz w:val="18"/>
        </w:rPr>
      </w:pPr>
      <w:r w:rsidRPr="00F5763B">
        <w:rPr>
          <w:i/>
          <w:color w:val="44546A" w:themeColor="text2"/>
          <w:sz w:val="18"/>
        </w:rPr>
        <w:t xml:space="preserve">Tabela </w:t>
      </w:r>
      <w:r>
        <w:rPr>
          <w:i/>
          <w:color w:val="44546A" w:themeColor="text2"/>
          <w:sz w:val="18"/>
        </w:rPr>
        <w:t>G</w:t>
      </w:r>
      <w:r w:rsidRPr="00F5763B">
        <w:rPr>
          <w:i/>
          <w:color w:val="44546A" w:themeColor="text2"/>
          <w:sz w:val="18"/>
        </w:rPr>
        <w:t>.</w:t>
      </w:r>
      <w:r w:rsidR="008902E5">
        <w:rPr>
          <w:i/>
          <w:color w:val="44546A" w:themeColor="text2"/>
          <w:sz w:val="18"/>
        </w:rPr>
        <w:t>3</w:t>
      </w:r>
      <w:r>
        <w:rPr>
          <w:i/>
          <w:color w:val="44546A" w:themeColor="text2"/>
          <w:sz w:val="18"/>
        </w:rPr>
        <w:t>.</w:t>
      </w:r>
      <w:r w:rsidRPr="00F5763B">
        <w:rPr>
          <w:i/>
          <w:color w:val="44546A" w:themeColor="text2"/>
          <w:sz w:val="18"/>
        </w:rPr>
        <w:t xml:space="preserve"> </w:t>
      </w:r>
      <w:r w:rsidRPr="00C77B09">
        <w:rPr>
          <w:i/>
          <w:color w:val="44546A" w:themeColor="text2"/>
          <w:sz w:val="18"/>
        </w:rPr>
        <w:t>Potencjał wdrożeniowy w skali kraju</w:t>
      </w:r>
      <w:r>
        <w:rPr>
          <w:i/>
          <w:color w:val="44546A" w:themeColor="text2"/>
          <w:sz w:val="18"/>
        </w:rPr>
        <w:t xml:space="preserve"> i Europy</w:t>
      </w:r>
    </w:p>
    <w:tbl>
      <w:tblPr>
        <w:tblStyle w:val="Tabela-Siatka"/>
        <w:tblW w:w="9781" w:type="dxa"/>
        <w:jc w:val="center"/>
        <w:tblLayout w:type="fixed"/>
        <w:tblLook w:val="04A0" w:firstRow="1" w:lastRow="0" w:firstColumn="1" w:lastColumn="0" w:noHBand="0" w:noVBand="1"/>
      </w:tblPr>
      <w:tblGrid>
        <w:gridCol w:w="9781"/>
      </w:tblGrid>
      <w:tr w:rsidR="008902E5" w:rsidDel="004278AA" w14:paraId="5075B43F" w14:textId="77777777" w:rsidTr="0CFEC334">
        <w:trPr>
          <w:trHeight w:val="669"/>
          <w:jc w:val="center"/>
        </w:trPr>
        <w:tc>
          <w:tcPr>
            <w:tcW w:w="9781" w:type="dxa"/>
            <w:shd w:val="clear" w:color="auto" w:fill="A8D08D" w:themeFill="accent6" w:themeFillTint="99"/>
            <w:vAlign w:val="center"/>
          </w:tcPr>
          <w:p w14:paraId="76B67364" w14:textId="14374545" w:rsidR="008902E5" w:rsidRPr="004B08DC" w:rsidDel="004278AA" w:rsidRDefault="008902E5" w:rsidP="0CFEC334">
            <w:pPr>
              <w:jc w:val="center"/>
              <w:rPr>
                <w:rFonts w:cs="Segoe UI"/>
                <w:b/>
                <w:bCs/>
                <w:color w:val="000000" w:themeColor="text1"/>
                <w:sz w:val="20"/>
                <w:szCs w:val="20"/>
              </w:rPr>
            </w:pPr>
            <w:r w:rsidRPr="0CFEC334">
              <w:rPr>
                <w:rFonts w:cs="Segoe UI"/>
                <w:b/>
                <w:bCs/>
                <w:color w:val="000000" w:themeColor="text1"/>
                <w:sz w:val="20"/>
                <w:szCs w:val="20"/>
              </w:rPr>
              <w:t>Potencjał wdrożeniowy w skali kraju</w:t>
            </w:r>
            <w:r w:rsidR="79EC98FE" w:rsidRPr="0CFEC334">
              <w:rPr>
                <w:rFonts w:cs="Segoe UI"/>
                <w:b/>
                <w:bCs/>
                <w:color w:val="000000" w:themeColor="text1"/>
                <w:sz w:val="20"/>
                <w:szCs w:val="20"/>
              </w:rPr>
              <w:t>,</w:t>
            </w:r>
            <w:r w:rsidRPr="0CFEC334">
              <w:rPr>
                <w:rFonts w:cs="Segoe UI"/>
                <w:b/>
                <w:bCs/>
                <w:color w:val="000000" w:themeColor="text1"/>
                <w:sz w:val="20"/>
                <w:szCs w:val="20"/>
              </w:rPr>
              <w:t xml:space="preserve"> Europy</w:t>
            </w:r>
            <w:r w:rsidR="3CF7AC38" w:rsidRPr="0CFEC334">
              <w:rPr>
                <w:rFonts w:cs="Segoe UI"/>
                <w:b/>
                <w:bCs/>
                <w:color w:val="000000" w:themeColor="text1"/>
                <w:sz w:val="20"/>
                <w:szCs w:val="20"/>
              </w:rPr>
              <w:t>, świata</w:t>
            </w:r>
          </w:p>
        </w:tc>
      </w:tr>
      <w:tr w:rsidR="00465ED7" w:rsidDel="004278AA" w14:paraId="01872368" w14:textId="77777777" w:rsidTr="0CFEC334">
        <w:trPr>
          <w:trHeight w:val="1123"/>
          <w:jc w:val="center"/>
        </w:trPr>
        <w:tc>
          <w:tcPr>
            <w:tcW w:w="9781" w:type="dxa"/>
            <w:shd w:val="clear" w:color="auto" w:fill="C5E0B3" w:themeFill="accent6" w:themeFillTint="66"/>
            <w:vAlign w:val="center"/>
          </w:tcPr>
          <w:p w14:paraId="1E04F8D5" w14:textId="643F755E" w:rsidR="00465ED7" w:rsidRDefault="00465ED7" w:rsidP="00914A56">
            <w:pPr>
              <w:rPr>
                <w:sz w:val="20"/>
                <w:szCs w:val="20"/>
              </w:rPr>
            </w:pPr>
            <w:r w:rsidRPr="0CFEC334">
              <w:rPr>
                <w:sz w:val="20"/>
                <w:szCs w:val="20"/>
              </w:rPr>
              <w:t xml:space="preserve">Proponowana przez Wnioskodawcę Technologia </w:t>
            </w:r>
            <w:r w:rsidR="008902E5" w:rsidRPr="0CFEC334">
              <w:rPr>
                <w:sz w:val="20"/>
                <w:szCs w:val="20"/>
              </w:rPr>
              <w:t xml:space="preserve">Oczyszczalni Przyszłości </w:t>
            </w:r>
            <w:r w:rsidRPr="0CFEC334">
              <w:rPr>
                <w:sz w:val="20"/>
                <w:szCs w:val="20"/>
              </w:rPr>
              <w:t>musi mieć potencjał wdrożeniowy w skali kraju</w:t>
            </w:r>
            <w:r w:rsidR="5A012612" w:rsidRPr="0CFEC334">
              <w:rPr>
                <w:sz w:val="20"/>
                <w:szCs w:val="20"/>
              </w:rPr>
              <w:t>,</w:t>
            </w:r>
            <w:r w:rsidRPr="0CFEC334">
              <w:rPr>
                <w:sz w:val="20"/>
                <w:szCs w:val="20"/>
              </w:rPr>
              <w:t xml:space="preserve"> Europy</w:t>
            </w:r>
            <w:r w:rsidR="1EB0E3B9" w:rsidRPr="0CFEC334">
              <w:rPr>
                <w:sz w:val="20"/>
                <w:szCs w:val="20"/>
              </w:rPr>
              <w:t>, świata</w:t>
            </w:r>
            <w:r w:rsidRPr="0CFEC334">
              <w:rPr>
                <w:sz w:val="20"/>
                <w:szCs w:val="20"/>
              </w:rPr>
              <w:t>. Wymaga się, aby Wnioskodawca w polu „</w:t>
            </w:r>
            <w:r w:rsidRPr="0CFEC334">
              <w:rPr>
                <w:i/>
                <w:iCs/>
                <w:sz w:val="20"/>
                <w:szCs w:val="20"/>
              </w:rPr>
              <w:t>Uzasadnienie spełnienia wymagania</w:t>
            </w:r>
            <w:r w:rsidRPr="0CFEC334">
              <w:rPr>
                <w:sz w:val="20"/>
                <w:szCs w:val="20"/>
              </w:rPr>
              <w:t>” z uzasadnił potencjał wdrożeniowy w skali kraju i w skali Europy, z uwzględnieniem:</w:t>
            </w:r>
          </w:p>
          <w:p w14:paraId="3FCACDC8" w14:textId="77777777" w:rsidR="00465ED7" w:rsidRPr="00A86EDC" w:rsidRDefault="00465ED7" w:rsidP="00BF4236">
            <w:pPr>
              <w:pStyle w:val="Akapitzlist"/>
              <w:numPr>
                <w:ilvl w:val="0"/>
                <w:numId w:val="27"/>
              </w:numPr>
              <w:spacing w:after="160" w:line="259" w:lineRule="auto"/>
              <w:jc w:val="both"/>
              <w:rPr>
                <w:sz w:val="20"/>
                <w:szCs w:val="20"/>
                <w:lang w:eastAsia="pl-PL"/>
              </w:rPr>
            </w:pPr>
            <w:r>
              <w:rPr>
                <w:sz w:val="20"/>
                <w:szCs w:val="20"/>
                <w:lang w:eastAsia="pl-PL"/>
              </w:rPr>
              <w:t>opisu wdrożenia wraz ze wskazaniem barier i ewentualnych ograniczeń (czy wdrożenie i produkcja są nieskomplikowane, czy trudne),</w:t>
            </w:r>
          </w:p>
          <w:p w14:paraId="624559A8" w14:textId="77777777" w:rsidR="00465ED7" w:rsidRDefault="00465ED7" w:rsidP="00BF4236">
            <w:pPr>
              <w:pStyle w:val="Akapitzlist"/>
              <w:numPr>
                <w:ilvl w:val="0"/>
                <w:numId w:val="27"/>
              </w:numPr>
              <w:rPr>
                <w:sz w:val="20"/>
              </w:rPr>
            </w:pPr>
            <w:r w:rsidRPr="00A86EDC">
              <w:rPr>
                <w:sz w:val="20"/>
              </w:rPr>
              <w:t xml:space="preserve">perspektyw dla technologii Wnioskodawcy, </w:t>
            </w:r>
          </w:p>
          <w:p w14:paraId="198D605E" w14:textId="77777777" w:rsidR="00465ED7" w:rsidRDefault="00465ED7" w:rsidP="00BF4236">
            <w:pPr>
              <w:pStyle w:val="Akapitzlist"/>
              <w:numPr>
                <w:ilvl w:val="0"/>
                <w:numId w:val="27"/>
              </w:numPr>
              <w:rPr>
                <w:sz w:val="20"/>
              </w:rPr>
            </w:pPr>
            <w:r w:rsidRPr="00A86EDC">
              <w:rPr>
                <w:sz w:val="20"/>
              </w:rPr>
              <w:t xml:space="preserve">opisu zastosowań tej technologii zagranicą z przykładami wdrożeń (jeśli dotyczy), </w:t>
            </w:r>
          </w:p>
          <w:p w14:paraId="5FB6C3EC" w14:textId="77777777" w:rsidR="00465ED7" w:rsidRPr="00A86EDC" w:rsidRDefault="00465ED7" w:rsidP="00BF4236">
            <w:pPr>
              <w:pStyle w:val="Akapitzlist"/>
              <w:numPr>
                <w:ilvl w:val="0"/>
                <w:numId w:val="27"/>
              </w:numPr>
              <w:rPr>
                <w:sz w:val="20"/>
                <w:szCs w:val="20"/>
              </w:rPr>
            </w:pPr>
            <w:r w:rsidRPr="205E52A1">
              <w:rPr>
                <w:sz w:val="20"/>
                <w:szCs w:val="20"/>
              </w:rPr>
              <w:t>ogólnej analizy rynku, w tym opisu technologii konkurencyjnych.</w:t>
            </w:r>
          </w:p>
        </w:tc>
      </w:tr>
      <w:tr w:rsidR="00465ED7" w:rsidDel="004278AA" w14:paraId="5D3B804E" w14:textId="77777777" w:rsidTr="0CFEC334">
        <w:trPr>
          <w:trHeight w:val="1123"/>
          <w:jc w:val="center"/>
        </w:trPr>
        <w:tc>
          <w:tcPr>
            <w:tcW w:w="9781" w:type="dxa"/>
            <w:shd w:val="clear" w:color="auto" w:fill="auto"/>
            <w:vAlign w:val="center"/>
          </w:tcPr>
          <w:p w14:paraId="3DC582E6" w14:textId="77777777" w:rsidR="00465ED7" w:rsidRPr="00EB64B8" w:rsidDel="004278AA" w:rsidRDefault="00465ED7" w:rsidP="00914A56">
            <w:pPr>
              <w:rPr>
                <w:rFonts w:cstheme="minorHAnsi"/>
                <w:sz w:val="20"/>
                <w:szCs w:val="20"/>
              </w:rPr>
            </w:pPr>
            <w:r w:rsidRPr="007D7A0B">
              <w:rPr>
                <w:rFonts w:cstheme="minorHAnsi"/>
                <w:i/>
                <w:sz w:val="20"/>
                <w:szCs w:val="20"/>
              </w:rPr>
              <w:t>Uzasadnienie spełnienia wymagania</w:t>
            </w:r>
          </w:p>
        </w:tc>
      </w:tr>
      <w:tr w:rsidR="008E5255" w:rsidDel="004278AA" w14:paraId="0F176313" w14:textId="77777777" w:rsidTr="0CFEC334">
        <w:trPr>
          <w:trHeight w:val="1123"/>
          <w:jc w:val="center"/>
        </w:trPr>
        <w:tc>
          <w:tcPr>
            <w:tcW w:w="9781" w:type="dxa"/>
            <w:shd w:val="clear" w:color="auto" w:fill="auto"/>
            <w:vAlign w:val="center"/>
          </w:tcPr>
          <w:p w14:paraId="2BE9EF10"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31B1DA7B" w14:textId="48850756" w:rsidR="008E5255" w:rsidRPr="007D7A0B" w:rsidRDefault="007B56AA" w:rsidP="008E5255">
            <w:pPr>
              <w:rPr>
                <w:rFonts w:cstheme="minorHAnsi"/>
                <w:i/>
                <w:sz w:val="20"/>
                <w:szCs w:val="20"/>
              </w:rPr>
            </w:pPr>
            <w:sdt>
              <w:sdtPr>
                <w:rPr>
                  <w:rFonts w:cstheme="minorHAnsi"/>
                  <w:color w:val="44546A" w:themeColor="text2"/>
                  <w:szCs w:val="20"/>
                </w:rPr>
                <w:id w:val="-607733699"/>
                <w14:checkbox>
                  <w14:checked w14:val="0"/>
                  <w14:checkedState w14:val="2612" w14:font="MS Gothic"/>
                  <w14:uncheckedState w14:val="2610" w14:font="MS Gothic"/>
                </w14:checkbox>
              </w:sdtPr>
              <w:sdtEndPr/>
              <w:sdtContent>
                <w:r w:rsidR="008E5255">
                  <w:rPr>
                    <w:rFonts w:ascii="MS Gothic" w:eastAsia="MS Gothic" w:hAnsi="MS Gothic" w:cstheme="minorHAnsi" w:hint="eastAsia"/>
                    <w:color w:val="44546A" w:themeColor="text2"/>
                    <w:szCs w:val="20"/>
                  </w:rPr>
                  <w:t>☐</w:t>
                </w:r>
              </w:sdtContent>
            </w:sdt>
          </w:p>
        </w:tc>
      </w:tr>
    </w:tbl>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752A3C8A" w14:textId="699D7032" w:rsidR="00465ED7" w:rsidRPr="004B08DC" w:rsidRDefault="00465ED7" w:rsidP="00E27338">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4</w:t>
      </w:r>
      <w:r>
        <w:rPr>
          <w:i/>
          <w:color w:val="44546A" w:themeColor="text2"/>
          <w:sz w:val="18"/>
        </w:rPr>
        <w:t>.</w:t>
      </w:r>
      <w:r w:rsidRPr="00F5763B">
        <w:rPr>
          <w:i/>
          <w:color w:val="44546A" w:themeColor="text2"/>
          <w:sz w:val="18"/>
        </w:rPr>
        <w:t xml:space="preserve"> </w:t>
      </w:r>
      <w:r w:rsidR="008E5255" w:rsidRPr="008E5255">
        <w:rPr>
          <w:i/>
          <w:color w:val="44546A" w:themeColor="text2"/>
          <w:sz w:val="18"/>
        </w:rPr>
        <w:t xml:space="preserve">Harmonogram Rzeczowo-Finansowy i </w:t>
      </w:r>
      <w:r>
        <w:rPr>
          <w:i/>
          <w:color w:val="44546A" w:themeColor="text2"/>
          <w:sz w:val="18"/>
        </w:rPr>
        <w:t>Plan Badawczy dla Etapu I i Etapu II</w:t>
      </w:r>
      <w:r w:rsidR="008902E5">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8902E5" w:rsidDel="004278AA" w14:paraId="7D36E04A" w14:textId="77777777" w:rsidTr="59702633">
        <w:trPr>
          <w:trHeight w:val="1123"/>
          <w:tblHeader/>
          <w:jc w:val="center"/>
        </w:trPr>
        <w:tc>
          <w:tcPr>
            <w:tcW w:w="846" w:type="dxa"/>
            <w:tcBorders>
              <w:bottom w:val="single" w:sz="4" w:space="0" w:color="auto"/>
            </w:tcBorders>
            <w:shd w:val="clear" w:color="auto" w:fill="A8D08D" w:themeFill="accent6" w:themeFillTint="99"/>
          </w:tcPr>
          <w:p w14:paraId="70617F5A" w14:textId="77777777" w:rsidR="008902E5" w:rsidRDefault="008902E5" w:rsidP="00914A56">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675F9E66" w14:textId="77777777" w:rsidR="008902E5" w:rsidRPr="00DE04E9" w:rsidRDefault="008902E5"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5A4C8EE3" w14:textId="77777777" w:rsidR="008902E5" w:rsidRPr="00782FD2" w:rsidRDefault="008902E5"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ED930ED" w14:textId="77F7C9F7" w:rsidR="008902E5" w:rsidRPr="004B08DC" w:rsidDel="004278AA" w:rsidRDefault="008E5255" w:rsidP="7B17087D">
            <w:pPr>
              <w:jc w:val="center"/>
              <w:rPr>
                <w:rFonts w:ascii="Times New Roman" w:hAnsi="Times New Roman" w:cs="Times New Roman"/>
                <w:b/>
                <w:bCs/>
              </w:rPr>
            </w:pPr>
            <w:r>
              <w:rPr>
                <w:rFonts w:ascii="Calibri" w:eastAsia="Calibri" w:hAnsi="Calibri" w:cs="Times New Roman"/>
                <w:b/>
                <w:sz w:val="20"/>
                <w:lang w:eastAsia="pl-PL"/>
              </w:rPr>
              <w:t>Harmonogram Rzeczowo-Finansowy</w:t>
            </w:r>
            <w:r w:rsidRPr="7B17087D">
              <w:rPr>
                <w:rFonts w:ascii="Calibri" w:eastAsia="Calibri" w:hAnsi="Calibri" w:cs="Times New Roman"/>
                <w:b/>
                <w:bCs/>
                <w:sz w:val="20"/>
                <w:szCs w:val="20"/>
                <w:lang w:eastAsia="pl-PL"/>
              </w:rPr>
              <w:t xml:space="preserve"> </w:t>
            </w:r>
            <w:r>
              <w:rPr>
                <w:rFonts w:ascii="Calibri" w:eastAsia="Calibri" w:hAnsi="Calibri" w:cs="Times New Roman"/>
                <w:b/>
                <w:bCs/>
                <w:sz w:val="20"/>
                <w:szCs w:val="20"/>
                <w:lang w:eastAsia="pl-PL"/>
              </w:rPr>
              <w:t xml:space="preserve">i </w:t>
            </w:r>
            <w:r w:rsidR="008902E5" w:rsidRPr="7B17087D">
              <w:rPr>
                <w:rFonts w:ascii="Calibri" w:eastAsia="Calibri" w:hAnsi="Calibri" w:cs="Times New Roman"/>
                <w:b/>
                <w:bCs/>
                <w:sz w:val="20"/>
                <w:szCs w:val="20"/>
                <w:lang w:eastAsia="pl-PL"/>
              </w:rPr>
              <w:t>Plan Badawczy dla Etapu I i Etapu II</w:t>
            </w:r>
          </w:p>
        </w:tc>
      </w:tr>
      <w:tr w:rsidR="00465ED7" w:rsidDel="004278AA" w14:paraId="3DFE62D6" w14:textId="77777777" w:rsidTr="59702633">
        <w:trPr>
          <w:trHeight w:val="1123"/>
          <w:tblHeader/>
          <w:jc w:val="center"/>
        </w:trPr>
        <w:tc>
          <w:tcPr>
            <w:tcW w:w="846" w:type="dxa"/>
            <w:tcBorders>
              <w:tr2bl w:val="single" w:sz="4" w:space="0" w:color="auto"/>
            </w:tcBorders>
            <w:shd w:val="clear" w:color="auto" w:fill="C5E0B3" w:themeFill="accent6" w:themeFillTint="66"/>
          </w:tcPr>
          <w:p w14:paraId="3D47822D" w14:textId="77777777" w:rsidR="00465ED7" w:rsidRDefault="00465ED7" w:rsidP="00914A56">
            <w:pPr>
              <w:jc w:val="both"/>
              <w:rPr>
                <w:sz w:val="20"/>
                <w:szCs w:val="20"/>
              </w:rPr>
            </w:pPr>
          </w:p>
        </w:tc>
        <w:tc>
          <w:tcPr>
            <w:tcW w:w="8925" w:type="dxa"/>
            <w:shd w:val="clear" w:color="auto" w:fill="C5E0B3" w:themeFill="accent6" w:themeFillTint="66"/>
            <w:vAlign w:val="center"/>
          </w:tcPr>
          <w:p w14:paraId="7E6ECA1D" w14:textId="137AC758" w:rsidR="00465ED7" w:rsidRDefault="008E5255" w:rsidP="00914A56">
            <w:pPr>
              <w:jc w:val="both"/>
              <w:rPr>
                <w:sz w:val="20"/>
                <w:szCs w:val="20"/>
              </w:rPr>
            </w:pPr>
            <w:r w:rsidRPr="7595025D">
              <w:rPr>
                <w:sz w:val="20"/>
                <w:szCs w:val="20"/>
              </w:rPr>
              <w:t xml:space="preserve">Zamawiający wymaga, aby Wnioskodawca przedstawił Harmonogram Rzeczowo-Finansowy dla Etapu i Etapu II, uwzględniający m.in. harmonogram realizacji poszczególnych Etapów z podziałem na Zadania Badawcze, wycenę Zadań Badawczych (podział wynagrodzenia pomiędzy poszczególne Zadania Badawcze), harmonogram wypłat Zaliczek (jeśli dotyczy). Dodatkowo </w:t>
            </w:r>
            <w:r w:rsidR="00465ED7" w:rsidRPr="205E52A1">
              <w:rPr>
                <w:sz w:val="20"/>
                <w:szCs w:val="20"/>
              </w:rPr>
              <w:t xml:space="preserve">Zamawiający wymaga, aby Wnioskodawca </w:t>
            </w:r>
            <w:r w:rsidRPr="7595025D">
              <w:rPr>
                <w:sz w:val="20"/>
                <w:szCs w:val="20"/>
              </w:rPr>
              <w:t xml:space="preserve">w ramach Harmonogramu Rzeczowo-Finansowego </w:t>
            </w:r>
            <w:r w:rsidR="00465ED7" w:rsidRPr="205E52A1">
              <w:rPr>
                <w:sz w:val="20"/>
                <w:szCs w:val="20"/>
              </w:rPr>
              <w:t>przedstawił Plan Badawczy dla Etapu I i Etapu II, uwzględniający cele badawcze, prace badawczo-rozwojowe w postaci Zadań Badawczych, jakie Wnioskodawca planuje przeprowadzić kolejno w Etapie I i Etapie II oraz odpowiadające im Kamienie Milowe. Ponadto, Wnioskodawca musi opisać działania w przypadku nieosiągnięcia Kamieni Milowych.</w:t>
            </w:r>
          </w:p>
          <w:p w14:paraId="0954E2D7" w14:textId="77777777" w:rsidR="008902E5" w:rsidRDefault="008902E5" w:rsidP="00914A56">
            <w:pPr>
              <w:jc w:val="both"/>
              <w:rPr>
                <w:sz w:val="20"/>
                <w:szCs w:val="20"/>
              </w:rPr>
            </w:pPr>
          </w:p>
          <w:p w14:paraId="255F67FF" w14:textId="399AC79B" w:rsidR="008902E5" w:rsidRPr="00F45629" w:rsidRDefault="008902E5" w:rsidP="59702633">
            <w:pPr>
              <w:jc w:val="both"/>
              <w:rPr>
                <w:sz w:val="20"/>
                <w:szCs w:val="20"/>
              </w:rPr>
            </w:pPr>
            <w:r w:rsidRPr="59702633">
              <w:rPr>
                <w:sz w:val="20"/>
                <w:szCs w:val="20"/>
              </w:rPr>
              <w:t>Przedstawiony Plan Badawczy dla Etapu I i Etapu II powinien zawierać wszystkie metody, techniki i narzędzia badawcze</w:t>
            </w:r>
            <w:r w:rsidR="18FF411A" w:rsidRPr="59702633">
              <w:rPr>
                <w:sz w:val="20"/>
                <w:szCs w:val="20"/>
              </w:rPr>
              <w:t xml:space="preserve"> które będą użyte w czasie prac B+R</w:t>
            </w:r>
            <w:r w:rsidRPr="59702633">
              <w:rPr>
                <w:sz w:val="20"/>
                <w:szCs w:val="20"/>
              </w:rPr>
              <w:t xml:space="preserve"> oraz uzasadnić ich wybór (celowość, skuteczność, niezawodność, ekonomiczność) w odniesieniu do osiągnięcia celów projektu. Wykonawca powinien także opisać logikę zaplanowanych prac tj. wskazać powiązania pomiędzy poszczególnymi etapami i uzasadnić kolejność ich realizacji.</w:t>
            </w:r>
          </w:p>
          <w:p w14:paraId="49B2D2D6" w14:textId="6AD939F9" w:rsidR="008902E5" w:rsidRPr="00F45629" w:rsidRDefault="008902E5" w:rsidP="59702633">
            <w:pPr>
              <w:jc w:val="both"/>
              <w:rPr>
                <w:sz w:val="20"/>
                <w:szCs w:val="20"/>
              </w:rPr>
            </w:pPr>
          </w:p>
          <w:p w14:paraId="7B59C598" w14:textId="33094E2A" w:rsidR="008902E5" w:rsidRPr="00F45629" w:rsidRDefault="5C37F058" w:rsidP="59702633">
            <w:pPr>
              <w:jc w:val="both"/>
              <w:rPr>
                <w:sz w:val="20"/>
                <w:szCs w:val="20"/>
              </w:rPr>
            </w:pPr>
            <w:r w:rsidRPr="59702633">
              <w:rPr>
                <w:sz w:val="20"/>
                <w:szCs w:val="20"/>
              </w:rPr>
              <w:t xml:space="preserve">Harmonogram Rzeczowo-Finansowy może </w:t>
            </w:r>
            <w:r w:rsidR="06D3E232" w:rsidRPr="59702633">
              <w:rPr>
                <w:sz w:val="20"/>
                <w:szCs w:val="20"/>
              </w:rPr>
              <w:t>być przedstawiony według podanego niżej wzoru (</w:t>
            </w:r>
            <w:r w:rsidR="06D3E232" w:rsidRPr="00335C93">
              <w:rPr>
                <w:i/>
                <w:sz w:val="20"/>
                <w:szCs w:val="20"/>
              </w:rPr>
              <w:t>Tabela G.5</w:t>
            </w:r>
            <w:r w:rsidR="06D3E232" w:rsidRPr="59702633">
              <w:rPr>
                <w:sz w:val="20"/>
                <w:szCs w:val="20"/>
              </w:rPr>
              <w:t>)</w:t>
            </w:r>
            <w:r w:rsidR="2AAD9E3E" w:rsidRPr="59702633">
              <w:rPr>
                <w:sz w:val="20"/>
                <w:szCs w:val="20"/>
              </w:rPr>
              <w:t>.</w:t>
            </w:r>
          </w:p>
        </w:tc>
      </w:tr>
      <w:tr w:rsidR="00465ED7" w:rsidDel="004278AA" w14:paraId="15FB8392" w14:textId="77777777" w:rsidTr="59702633">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63228714" w14:textId="77777777" w:rsidR="00465ED7"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3EA4F437" w14:textId="77777777" w:rsidR="00465ED7" w:rsidRPr="007545CE" w:rsidRDefault="00465ED7" w:rsidP="00914A56">
            <w:pPr>
              <w:rPr>
                <w:rFonts w:cstheme="minorHAnsi"/>
                <w:i/>
                <w:sz w:val="20"/>
                <w:szCs w:val="20"/>
              </w:rPr>
            </w:pPr>
            <w:r>
              <w:rPr>
                <w:rFonts w:cstheme="minorHAnsi"/>
                <w:i/>
                <w:sz w:val="20"/>
                <w:szCs w:val="20"/>
              </w:rPr>
              <w:t>Uzasadnienie spełnienia wymagania</w:t>
            </w:r>
          </w:p>
          <w:p w14:paraId="5939B5AD" w14:textId="77777777" w:rsidR="00465ED7" w:rsidRPr="00EB64B8" w:rsidDel="004278AA" w:rsidRDefault="00465ED7" w:rsidP="00914A56">
            <w:pPr>
              <w:rPr>
                <w:rFonts w:cstheme="minorHAnsi"/>
                <w:sz w:val="20"/>
                <w:szCs w:val="20"/>
              </w:rPr>
            </w:pPr>
          </w:p>
        </w:tc>
      </w:tr>
    </w:tbl>
    <w:p w14:paraId="368B1EEF" w14:textId="40CEE6E9" w:rsidR="00F81BB6" w:rsidRPr="00F81BB6" w:rsidRDefault="00F81BB6" w:rsidP="00335C93">
      <w:pPr>
        <w:spacing w:before="240"/>
        <w:jc w:val="both"/>
        <w:rPr>
          <w:rFonts w:cstheme="minorHAnsi"/>
          <w:sz w:val="20"/>
          <w:szCs w:val="20"/>
        </w:rPr>
      </w:pPr>
      <w:r w:rsidRPr="00F81BB6">
        <w:rPr>
          <w:rFonts w:cstheme="minorHAnsi"/>
          <w:sz w:val="20"/>
          <w:szCs w:val="20"/>
        </w:rPr>
        <w:t xml:space="preserve">Harmonogram </w:t>
      </w:r>
      <w:r w:rsidR="008E5255">
        <w:rPr>
          <w:rFonts w:cstheme="minorHAnsi"/>
          <w:sz w:val="20"/>
          <w:szCs w:val="20"/>
        </w:rPr>
        <w:t>R</w:t>
      </w:r>
      <w:r w:rsidR="008E5255" w:rsidRPr="00F81BB6">
        <w:rPr>
          <w:rFonts w:cstheme="minorHAnsi"/>
          <w:sz w:val="20"/>
          <w:szCs w:val="20"/>
        </w:rPr>
        <w:t>zeczowo</w:t>
      </w:r>
      <w:r w:rsidRPr="00F81BB6">
        <w:rPr>
          <w:rFonts w:cstheme="minorHAnsi"/>
          <w:sz w:val="20"/>
          <w:szCs w:val="20"/>
        </w:rPr>
        <w:t>-</w:t>
      </w:r>
      <w:r w:rsidR="008E5255">
        <w:rPr>
          <w:rFonts w:cstheme="minorHAnsi"/>
          <w:sz w:val="20"/>
          <w:szCs w:val="20"/>
        </w:rPr>
        <w:t>F</w:t>
      </w:r>
      <w:r w:rsidR="008E5255" w:rsidRPr="00F81BB6">
        <w:rPr>
          <w:rFonts w:cstheme="minorHAnsi"/>
          <w:sz w:val="20"/>
          <w:szCs w:val="20"/>
        </w:rPr>
        <w:t xml:space="preserve">inansowy </w:t>
      </w:r>
      <w:r w:rsidRPr="00F81BB6">
        <w:rPr>
          <w:rFonts w:cstheme="minorHAnsi"/>
          <w:sz w:val="20"/>
          <w:szCs w:val="20"/>
        </w:rPr>
        <w:t xml:space="preserve">powinien uwzględniać podział planowanych prac na </w:t>
      </w:r>
      <w:r w:rsidR="00E27338" w:rsidRPr="00E27338">
        <w:rPr>
          <w:rFonts w:cstheme="minorHAnsi"/>
          <w:sz w:val="20"/>
          <w:szCs w:val="20"/>
        </w:rPr>
        <w:t>Zadania Badawcze</w:t>
      </w:r>
      <w:r w:rsidRPr="00F81BB6">
        <w:rPr>
          <w:rFonts w:cstheme="minorHAnsi"/>
          <w:sz w:val="20"/>
          <w:szCs w:val="20"/>
        </w:rPr>
        <w:t xml:space="preserve"> – w odrębnie (Etapu I i Etapu II). Wnioskodawca powinien przedstawić co najmniej 2 i maksymalnie 8 </w:t>
      </w:r>
      <w:r w:rsidR="00E27338" w:rsidRPr="00E27338">
        <w:rPr>
          <w:rFonts w:cstheme="minorHAnsi"/>
          <w:sz w:val="20"/>
          <w:szCs w:val="20"/>
        </w:rPr>
        <w:t>Zada</w:t>
      </w:r>
      <w:r w:rsidR="00E27338">
        <w:rPr>
          <w:rFonts w:cstheme="minorHAnsi"/>
          <w:sz w:val="20"/>
          <w:szCs w:val="20"/>
        </w:rPr>
        <w:t>ń</w:t>
      </w:r>
      <w:r w:rsidR="00E27338" w:rsidRPr="00E27338">
        <w:rPr>
          <w:rFonts w:cstheme="minorHAnsi"/>
          <w:sz w:val="20"/>
          <w:szCs w:val="20"/>
        </w:rPr>
        <w:t xml:space="preserve"> Badawcz</w:t>
      </w:r>
      <w:r w:rsidR="00E27338">
        <w:rPr>
          <w:rFonts w:cstheme="minorHAnsi"/>
          <w:sz w:val="20"/>
          <w:szCs w:val="20"/>
        </w:rPr>
        <w:t>ych</w:t>
      </w:r>
      <w:r w:rsidRPr="00F81BB6">
        <w:rPr>
          <w:rFonts w:cstheme="minorHAnsi"/>
          <w:sz w:val="20"/>
          <w:szCs w:val="20"/>
        </w:rPr>
        <w:t xml:space="preserve"> w trakcie Etapu I i II.</w:t>
      </w:r>
    </w:p>
    <w:p w14:paraId="122E7637" w14:textId="5C7D4273" w:rsidR="00F81BB6" w:rsidRPr="00F81BB6" w:rsidRDefault="00F81BB6" w:rsidP="00F81BB6">
      <w:pPr>
        <w:jc w:val="both"/>
        <w:rPr>
          <w:rFonts w:cstheme="minorHAnsi"/>
          <w:sz w:val="20"/>
          <w:szCs w:val="20"/>
        </w:rPr>
      </w:pPr>
      <w:r w:rsidRPr="00F81BB6">
        <w:rPr>
          <w:rFonts w:cstheme="minorHAnsi"/>
          <w:sz w:val="20"/>
          <w:szCs w:val="20"/>
        </w:rPr>
        <w:t xml:space="preserve">Dla każdego </w:t>
      </w:r>
      <w:r w:rsidR="00E27338">
        <w:rPr>
          <w:sz w:val="20"/>
          <w:szCs w:val="20"/>
        </w:rPr>
        <w:t>Zadania Badawczego</w:t>
      </w:r>
      <w:r w:rsidRPr="00F81BB6">
        <w:rPr>
          <w:rFonts w:cstheme="minorHAnsi"/>
          <w:sz w:val="20"/>
          <w:szCs w:val="20"/>
        </w:rPr>
        <w:t xml:space="preserve"> Wnioskodawca musi wskazać informacje według wzoru Tabeli G.</w:t>
      </w:r>
      <w:r w:rsidR="008E5255">
        <w:rPr>
          <w:rFonts w:cstheme="minorHAnsi"/>
          <w:sz w:val="20"/>
          <w:szCs w:val="20"/>
        </w:rPr>
        <w:t>5</w:t>
      </w:r>
      <w:r w:rsidRPr="00F81BB6">
        <w:rPr>
          <w:rFonts w:cstheme="minorHAnsi"/>
          <w:sz w:val="20"/>
          <w:szCs w:val="20"/>
        </w:rPr>
        <w:t xml:space="preserve">: </w:t>
      </w:r>
    </w:p>
    <w:p w14:paraId="1B79E916" w14:textId="13CCD6A8" w:rsidR="00F81BB6" w:rsidRPr="00F81BB6" w:rsidRDefault="00F81BB6" w:rsidP="00881F43">
      <w:pPr>
        <w:numPr>
          <w:ilvl w:val="0"/>
          <w:numId w:val="17"/>
        </w:numPr>
        <w:ind w:left="426" w:hanging="436"/>
        <w:contextualSpacing/>
        <w:jc w:val="both"/>
        <w:rPr>
          <w:rFonts w:cstheme="minorHAnsi"/>
          <w:sz w:val="20"/>
          <w:szCs w:val="20"/>
        </w:rPr>
      </w:pPr>
      <w:r w:rsidRPr="00F81BB6">
        <w:rPr>
          <w:rFonts w:cstheme="minorHAnsi"/>
          <w:sz w:val="20"/>
          <w:szCs w:val="20"/>
        </w:rPr>
        <w:t xml:space="preserve">Numer </w:t>
      </w:r>
      <w:r w:rsidR="00E27338">
        <w:rPr>
          <w:sz w:val="20"/>
          <w:szCs w:val="20"/>
        </w:rPr>
        <w:t>Zadania Badawczego</w:t>
      </w:r>
      <w:r w:rsidR="005E34DC">
        <w:rPr>
          <w:sz w:val="20"/>
          <w:szCs w:val="20"/>
        </w:rPr>
        <w:t>,</w:t>
      </w:r>
    </w:p>
    <w:p w14:paraId="2EEFA0F3" w14:textId="451CED32" w:rsidR="00F81BB6" w:rsidRPr="00F81BB6" w:rsidRDefault="00F81BB6" w:rsidP="00881F43">
      <w:pPr>
        <w:numPr>
          <w:ilvl w:val="0"/>
          <w:numId w:val="17"/>
        </w:numPr>
        <w:ind w:left="426" w:hanging="436"/>
        <w:contextualSpacing/>
        <w:jc w:val="both"/>
        <w:rPr>
          <w:rFonts w:cstheme="minorHAnsi"/>
          <w:sz w:val="20"/>
          <w:szCs w:val="20"/>
        </w:rPr>
      </w:pPr>
      <w:r>
        <w:rPr>
          <w:rFonts w:cstheme="minorHAnsi"/>
          <w:sz w:val="20"/>
          <w:szCs w:val="20"/>
        </w:rPr>
        <w:t xml:space="preserve">Wykonawcę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(np. wnioskodawca 1, wnioskodawca 2, wnioskodawca 3 lub podwykonawca), </w:t>
      </w:r>
    </w:p>
    <w:p w14:paraId="39FE4758" w14:textId="3E651E98"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Okres realizacji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(liczbę miesięcy, która musi mieścić się w okresie realizacji całego Harmonogramu Programy, ale nie może być jemu równy), </w:t>
      </w:r>
    </w:p>
    <w:p w14:paraId="6B03D63B" w14:textId="612D4909"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rozpoczęcia </w:t>
      </w:r>
      <w:r w:rsidR="00E27338">
        <w:rPr>
          <w:sz w:val="20"/>
          <w:szCs w:val="20"/>
        </w:rPr>
        <w:t>Zadania Badawczego</w:t>
      </w:r>
      <w:r w:rsidRPr="00F81BB6">
        <w:rPr>
          <w:rFonts w:cstheme="minorHAnsi"/>
          <w:sz w:val="20"/>
          <w:szCs w:val="20"/>
        </w:rPr>
        <w:t xml:space="preserve">, </w:t>
      </w:r>
    </w:p>
    <w:p w14:paraId="0D3E786B" w14:textId="2CC1D21B"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zakończenia </w:t>
      </w:r>
      <w:r w:rsidR="00E27338">
        <w:rPr>
          <w:sz w:val="20"/>
          <w:szCs w:val="20"/>
        </w:rPr>
        <w:t>Zadania Badawczego</w:t>
      </w:r>
      <w:r w:rsidRPr="00F81BB6">
        <w:rPr>
          <w:rFonts w:cstheme="minorHAnsi"/>
          <w:sz w:val="20"/>
          <w:szCs w:val="20"/>
        </w:rPr>
        <w:t xml:space="preserve">, </w:t>
      </w:r>
    </w:p>
    <w:p w14:paraId="309E5266" w14:textId="1B31226A" w:rsidR="00F81BB6" w:rsidRPr="00F81BB6" w:rsidRDefault="00F81BB6" w:rsidP="00881F43">
      <w:pPr>
        <w:numPr>
          <w:ilvl w:val="0"/>
          <w:numId w:val="16"/>
        </w:numPr>
        <w:ind w:left="426" w:hanging="436"/>
        <w:contextualSpacing/>
        <w:jc w:val="both"/>
        <w:rPr>
          <w:rFonts w:cstheme="minorHAnsi"/>
          <w:sz w:val="20"/>
          <w:szCs w:val="20"/>
        </w:rPr>
      </w:pPr>
      <w:r>
        <w:rPr>
          <w:rFonts w:cstheme="minorHAnsi"/>
          <w:sz w:val="20"/>
          <w:szCs w:val="20"/>
        </w:rPr>
        <w:t>Problem do rozwiązania –</w:t>
      </w:r>
      <w:r w:rsidRPr="00F81BB6">
        <w:rPr>
          <w:rFonts w:cstheme="minorHAnsi"/>
          <w:sz w:val="20"/>
          <w:szCs w:val="20"/>
        </w:rPr>
        <w:t xml:space="preserve"> Wnioskodawca opisze problem badawczy, którego dotyczą p</w:t>
      </w:r>
      <w:r>
        <w:rPr>
          <w:rFonts w:cstheme="minorHAnsi"/>
          <w:sz w:val="20"/>
          <w:szCs w:val="20"/>
        </w:rPr>
        <w:t xml:space="preserve">lanowane w danym </w:t>
      </w:r>
      <w:r w:rsidR="00E27338">
        <w:rPr>
          <w:sz w:val="20"/>
          <w:szCs w:val="20"/>
        </w:rPr>
        <w:t>Zadania Badawczego</w:t>
      </w:r>
      <w:r>
        <w:rPr>
          <w:rFonts w:cstheme="minorHAnsi"/>
          <w:sz w:val="20"/>
          <w:szCs w:val="20"/>
        </w:rPr>
        <w:t xml:space="preserve"> badania</w:t>
      </w:r>
      <w:r w:rsidRPr="00F81BB6">
        <w:rPr>
          <w:rFonts w:cstheme="minorHAnsi"/>
          <w:sz w:val="20"/>
          <w:szCs w:val="20"/>
        </w:rPr>
        <w:t xml:space="preserve">, </w:t>
      </w:r>
    </w:p>
    <w:p w14:paraId="44CBEF5E" w14:textId="3DCEA051"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Opis prac przewidzianych w ramach </w:t>
      </w:r>
      <w:r w:rsidR="00E27338" w:rsidRPr="00E27338">
        <w:rPr>
          <w:rFonts w:cstheme="minorHAnsi"/>
          <w:sz w:val="20"/>
          <w:szCs w:val="20"/>
        </w:rPr>
        <w:t xml:space="preserve">Zadania Badawczego </w:t>
      </w:r>
      <w:r>
        <w:rPr>
          <w:rFonts w:cstheme="minorHAnsi"/>
          <w:sz w:val="20"/>
          <w:szCs w:val="20"/>
        </w:rPr>
        <w:t>–</w:t>
      </w:r>
      <w:r w:rsidRPr="00F81BB6">
        <w:rPr>
          <w:rFonts w:cstheme="minorHAnsi"/>
          <w:sz w:val="20"/>
          <w:szCs w:val="20"/>
        </w:rPr>
        <w:t xml:space="preserve"> Wnioskodawca przedstawi szczegółowy opis planowanych prac wraz z ich uzasadnieniem w kontekście wskazanego wcześniej problemu do rozwiązania w </w:t>
      </w:r>
      <w:r>
        <w:rPr>
          <w:rFonts w:cstheme="minorHAnsi"/>
          <w:sz w:val="20"/>
          <w:szCs w:val="20"/>
        </w:rPr>
        <w:t xml:space="preserve">danym </w:t>
      </w:r>
      <w:r w:rsidR="00E27338">
        <w:rPr>
          <w:sz w:val="20"/>
          <w:szCs w:val="20"/>
        </w:rPr>
        <w:t>Zadania Badawczego</w:t>
      </w:r>
      <w:r>
        <w:rPr>
          <w:rFonts w:cstheme="minorHAnsi"/>
          <w:sz w:val="20"/>
          <w:szCs w:val="20"/>
        </w:rPr>
        <w:t xml:space="preserve"> oraz celu projektu,</w:t>
      </w:r>
    </w:p>
    <w:p w14:paraId="5EAABA98" w14:textId="7791A808" w:rsidR="00F81BB6" w:rsidRPr="00F81BB6" w:rsidRDefault="00F81BB6" w:rsidP="00881F43">
      <w:pPr>
        <w:keepNext/>
        <w:numPr>
          <w:ilvl w:val="0"/>
          <w:numId w:val="16"/>
        </w:numPr>
        <w:ind w:left="426" w:hanging="436"/>
        <w:contextualSpacing/>
        <w:jc w:val="both"/>
        <w:rPr>
          <w:rFonts w:eastAsiaTheme="minorEastAsia"/>
          <w:sz w:val="20"/>
          <w:szCs w:val="20"/>
        </w:rPr>
      </w:pPr>
      <w:r w:rsidRPr="67571B8F">
        <w:rPr>
          <w:sz w:val="20"/>
          <w:szCs w:val="20"/>
        </w:rPr>
        <w:t xml:space="preserve">Efekt końcowy </w:t>
      </w:r>
      <w:r w:rsidR="0747C990" w:rsidRPr="67571B8F">
        <w:rPr>
          <w:sz w:val="20"/>
          <w:szCs w:val="20"/>
        </w:rPr>
        <w:t>Zadania Badawczego</w:t>
      </w:r>
      <w:r w:rsidRPr="67571B8F">
        <w:rPr>
          <w:sz w:val="20"/>
          <w:szCs w:val="20"/>
        </w:rPr>
        <w:t xml:space="preserve"> – Kamień Milowy – Wnioskodawca zdefiniuje efekty w taki sposób, aby każdy z nich kończył się </w:t>
      </w:r>
      <w:r w:rsidR="005E34DC">
        <w:rPr>
          <w:sz w:val="20"/>
          <w:szCs w:val="20"/>
        </w:rPr>
        <w:t>K</w:t>
      </w:r>
      <w:r w:rsidRPr="67571B8F">
        <w:rPr>
          <w:sz w:val="20"/>
          <w:szCs w:val="20"/>
        </w:rPr>
        <w:t xml:space="preserve">amieniem </w:t>
      </w:r>
      <w:r w:rsidR="005E34DC">
        <w:rPr>
          <w:sz w:val="20"/>
          <w:szCs w:val="20"/>
        </w:rPr>
        <w:t>M</w:t>
      </w:r>
      <w:r w:rsidRPr="67571B8F">
        <w:rPr>
          <w:sz w:val="20"/>
          <w:szCs w:val="20"/>
        </w:rPr>
        <w:t xml:space="preserve">ilowym, na podstawie którego będzie możliwe podjęcie decyzji o kontynuacji/ przerwaniu/ modyfikacji projektu. Wystarczające jest podanie 1 </w:t>
      </w:r>
      <w:r w:rsidR="005E34DC">
        <w:rPr>
          <w:sz w:val="20"/>
          <w:szCs w:val="20"/>
        </w:rPr>
        <w:t>K</w:t>
      </w:r>
      <w:r w:rsidRPr="67571B8F">
        <w:rPr>
          <w:sz w:val="20"/>
          <w:szCs w:val="20"/>
        </w:rPr>
        <w:t xml:space="preserve">amienia </w:t>
      </w:r>
      <w:r w:rsidR="005E34DC">
        <w:rPr>
          <w:sz w:val="20"/>
          <w:szCs w:val="20"/>
        </w:rPr>
        <w:t>M</w:t>
      </w:r>
      <w:r w:rsidRPr="67571B8F">
        <w:rPr>
          <w:sz w:val="20"/>
          <w:szCs w:val="20"/>
        </w:rPr>
        <w:t xml:space="preserve">ilowego, który będzie odnosił się do badań/prac prowadzonych w tym </w:t>
      </w:r>
      <w:r w:rsidR="00E27338" w:rsidRPr="67571B8F">
        <w:rPr>
          <w:sz w:val="20"/>
          <w:szCs w:val="20"/>
        </w:rPr>
        <w:t>Zadaniu Badawczym</w:t>
      </w:r>
      <w:r w:rsidRPr="67571B8F">
        <w:rPr>
          <w:sz w:val="20"/>
          <w:szCs w:val="20"/>
        </w:rPr>
        <w:t xml:space="preserve">. </w:t>
      </w:r>
      <w:r w:rsidR="00E27338" w:rsidRPr="67571B8F">
        <w:rPr>
          <w:sz w:val="20"/>
          <w:szCs w:val="20"/>
        </w:rPr>
        <w:t xml:space="preserve">Zadania Badawcze </w:t>
      </w:r>
      <w:r w:rsidRPr="67571B8F">
        <w:rPr>
          <w:sz w:val="20"/>
          <w:szCs w:val="20"/>
        </w:rPr>
        <w:t xml:space="preserve">oraz związane z nimi </w:t>
      </w:r>
      <w:r w:rsidR="005E34DC">
        <w:rPr>
          <w:sz w:val="20"/>
          <w:szCs w:val="20"/>
        </w:rPr>
        <w:t>K</w:t>
      </w:r>
      <w:r w:rsidR="005E34DC" w:rsidRPr="67571B8F">
        <w:rPr>
          <w:sz w:val="20"/>
          <w:szCs w:val="20"/>
        </w:rPr>
        <w:t xml:space="preserve">amienie </w:t>
      </w:r>
      <w:r w:rsidR="005E34DC">
        <w:rPr>
          <w:sz w:val="20"/>
          <w:szCs w:val="20"/>
        </w:rPr>
        <w:t>M</w:t>
      </w:r>
      <w:r w:rsidRPr="67571B8F">
        <w:rPr>
          <w:sz w:val="20"/>
          <w:szCs w:val="20"/>
        </w:rPr>
        <w:t>ilowe będą podstawą do monitoringu postępów realizacji projektu</w:t>
      </w:r>
      <w:r w:rsidR="005E34DC">
        <w:rPr>
          <w:sz w:val="20"/>
          <w:szCs w:val="20"/>
        </w:rPr>
        <w:t>,</w:t>
      </w:r>
    </w:p>
    <w:p w14:paraId="56C54411" w14:textId="12B244B3" w:rsidR="00F81BB6" w:rsidRPr="00F81BB6" w:rsidRDefault="00F81BB6" w:rsidP="00881F43">
      <w:pPr>
        <w:keepNext/>
        <w:ind w:left="426"/>
        <w:contextualSpacing/>
        <w:jc w:val="both"/>
        <w:rPr>
          <w:sz w:val="20"/>
          <w:szCs w:val="20"/>
        </w:rPr>
      </w:pPr>
      <w:r w:rsidRPr="00F81BB6">
        <w:rPr>
          <w:sz w:val="20"/>
          <w:szCs w:val="20"/>
          <w:u w:val="single"/>
        </w:rPr>
        <w:t xml:space="preserve">Nazwa </w:t>
      </w:r>
      <w:r w:rsidR="005E34DC">
        <w:rPr>
          <w:sz w:val="20"/>
          <w:szCs w:val="20"/>
          <w:u w:val="single"/>
        </w:rPr>
        <w:t>K</w:t>
      </w:r>
      <w:r w:rsidR="005E34DC" w:rsidRPr="00F81BB6">
        <w:rPr>
          <w:sz w:val="20"/>
          <w:szCs w:val="20"/>
          <w:u w:val="single"/>
        </w:rPr>
        <w:t xml:space="preserve">amienia </w:t>
      </w:r>
      <w:r w:rsidR="005E34DC">
        <w:rPr>
          <w:sz w:val="20"/>
          <w:szCs w:val="20"/>
          <w:u w:val="single"/>
        </w:rPr>
        <w:t>M</w:t>
      </w:r>
      <w:r w:rsidRPr="00F81BB6">
        <w:rPr>
          <w:sz w:val="20"/>
          <w:szCs w:val="20"/>
          <w:u w:val="single"/>
        </w:rPr>
        <w:t>ilowego</w:t>
      </w:r>
      <w:r>
        <w:rPr>
          <w:b/>
          <w:sz w:val="20"/>
          <w:szCs w:val="20"/>
        </w:rPr>
        <w:t xml:space="preserve"> </w:t>
      </w:r>
      <w:r w:rsidRPr="00F81BB6">
        <w:rPr>
          <w:sz w:val="20"/>
          <w:szCs w:val="20"/>
        </w:rPr>
        <w:t xml:space="preserve">– jako </w:t>
      </w:r>
      <w:r w:rsidR="005E34DC">
        <w:rPr>
          <w:sz w:val="20"/>
          <w:szCs w:val="20"/>
        </w:rPr>
        <w:t>K</w:t>
      </w:r>
      <w:r w:rsidR="005E34DC" w:rsidRPr="00F81BB6">
        <w:rPr>
          <w:sz w:val="20"/>
          <w:szCs w:val="20"/>
        </w:rPr>
        <w:t xml:space="preserve">amień </w:t>
      </w:r>
      <w:r w:rsidR="005E34DC">
        <w:rPr>
          <w:sz w:val="20"/>
          <w:szCs w:val="20"/>
        </w:rPr>
        <w:t>M</w:t>
      </w:r>
      <w:r w:rsidR="005E34DC" w:rsidRPr="00F81BB6">
        <w:rPr>
          <w:sz w:val="20"/>
          <w:szCs w:val="20"/>
        </w:rPr>
        <w:t xml:space="preserve">ilowy </w:t>
      </w:r>
      <w:r w:rsidRPr="00F81BB6">
        <w:rPr>
          <w:sz w:val="20"/>
          <w:szCs w:val="20"/>
        </w:rPr>
        <w:t xml:space="preserve">Wnioskodawca może wskazać np. osiągnięcie określonych wyników badań, uzyskanie krytycznych funkcji, stworzenie kluczowych komponentów technologii, zakończenie testów, stworzenie linii pilotażowej, opracowanie modelu lub prototypu przyszłego urządzenia o określonych parametrach, etc. Wykonawca mysi wybierać </w:t>
      </w:r>
      <w:r w:rsidR="005E34DC">
        <w:rPr>
          <w:sz w:val="20"/>
          <w:szCs w:val="20"/>
        </w:rPr>
        <w:t>K</w:t>
      </w:r>
      <w:r w:rsidR="005E34DC" w:rsidRPr="00F81BB6">
        <w:rPr>
          <w:sz w:val="20"/>
          <w:szCs w:val="20"/>
        </w:rPr>
        <w:t xml:space="preserve">amienie </w:t>
      </w:r>
      <w:r w:rsidR="005E34DC">
        <w:rPr>
          <w:sz w:val="20"/>
          <w:szCs w:val="20"/>
        </w:rPr>
        <w:t>M</w:t>
      </w:r>
      <w:r w:rsidR="005E34DC" w:rsidRPr="00F81BB6">
        <w:rPr>
          <w:sz w:val="20"/>
          <w:szCs w:val="20"/>
        </w:rPr>
        <w:t xml:space="preserve">ilowe </w:t>
      </w:r>
      <w:r w:rsidRPr="00F81BB6">
        <w:rPr>
          <w:sz w:val="20"/>
          <w:szCs w:val="20"/>
        </w:rPr>
        <w:lastRenderedPageBreak/>
        <w:t xml:space="preserve">możliwe do skwantyfikowania (tj. mierzalne). Kamienie </w:t>
      </w:r>
      <w:r w:rsidR="005E34DC">
        <w:rPr>
          <w:sz w:val="20"/>
          <w:szCs w:val="20"/>
        </w:rPr>
        <w:t>M</w:t>
      </w:r>
      <w:r w:rsidR="005E34DC" w:rsidRPr="00F81BB6">
        <w:rPr>
          <w:sz w:val="20"/>
          <w:szCs w:val="20"/>
        </w:rPr>
        <w:t xml:space="preserve">ilowe </w:t>
      </w:r>
      <w:r w:rsidRPr="00F81BB6">
        <w:rPr>
          <w:sz w:val="20"/>
          <w:szCs w:val="20"/>
        </w:rPr>
        <w:t>powinny być właściwie zdefiniowane i odpowiadać rozwiązywanym w danym etapie problemom badawczym</w:t>
      </w:r>
      <w:r w:rsidR="005E34DC">
        <w:rPr>
          <w:sz w:val="20"/>
          <w:szCs w:val="20"/>
        </w:rPr>
        <w:t>,</w:t>
      </w:r>
    </w:p>
    <w:p w14:paraId="00DCFFB6" w14:textId="1F34EC14" w:rsidR="00F81BB6" w:rsidRDefault="00F81BB6" w:rsidP="00881F43">
      <w:pPr>
        <w:keepNext/>
        <w:numPr>
          <w:ilvl w:val="0"/>
          <w:numId w:val="16"/>
        </w:numPr>
        <w:spacing w:before="240"/>
        <w:ind w:left="426" w:hanging="436"/>
        <w:contextualSpacing/>
        <w:jc w:val="both"/>
        <w:rPr>
          <w:sz w:val="20"/>
        </w:rPr>
      </w:pPr>
      <w:r w:rsidRPr="00F81BB6">
        <w:rPr>
          <w:sz w:val="20"/>
        </w:rPr>
        <w:t xml:space="preserve">Koszty przewidziane dla </w:t>
      </w:r>
      <w:r w:rsidR="00E27338">
        <w:rPr>
          <w:sz w:val="20"/>
          <w:szCs w:val="20"/>
        </w:rPr>
        <w:t>Zadania Badawczego</w:t>
      </w:r>
      <w:r w:rsidR="00E27338" w:rsidRPr="00F81BB6">
        <w:rPr>
          <w:sz w:val="20"/>
        </w:rPr>
        <w:t xml:space="preserve"> </w:t>
      </w:r>
      <w:r w:rsidRPr="00F81BB6">
        <w:rPr>
          <w:sz w:val="20"/>
        </w:rPr>
        <w:t>– Wnioskodawca przedstawi planowane koszty poniesione w ramach realizacji danego etapu. Wnioskodawca jest zobowiązany do przedstawienia kategorii w jakich przedstawi poniesione koszty w tym: Wynagrodzenia, Podwykonawstwo, Koszty bezpośrednie (m.in. zakup usług i sprzętów, materiały, amortyz</w:t>
      </w:r>
      <w:r>
        <w:rPr>
          <w:sz w:val="20"/>
        </w:rPr>
        <w:t xml:space="preserve">acja, elementy budowy </w:t>
      </w:r>
      <w:r w:rsidRPr="00F81BB6">
        <w:rPr>
          <w:sz w:val="20"/>
        </w:rPr>
        <w:t>etc.)</w:t>
      </w:r>
    </w:p>
    <w:p w14:paraId="24BAC30A" w14:textId="77777777" w:rsidR="00122BA3" w:rsidRPr="00F81BB6" w:rsidRDefault="00122BA3" w:rsidP="00122BA3">
      <w:pPr>
        <w:keepNext/>
        <w:spacing w:before="240"/>
        <w:ind w:left="720"/>
        <w:contextualSpacing/>
        <w:jc w:val="both"/>
        <w:rPr>
          <w:sz w:val="20"/>
        </w:rPr>
      </w:pPr>
    </w:p>
    <w:p w14:paraId="394A91A7" w14:textId="32294A88" w:rsidR="00F81BB6" w:rsidRPr="00F81BB6" w:rsidRDefault="00E27338" w:rsidP="00F81BB6">
      <w:pPr>
        <w:keepNext/>
        <w:spacing w:before="240" w:after="200" w:line="240" w:lineRule="auto"/>
        <w:rPr>
          <w:i/>
          <w:iCs/>
          <w:color w:val="44546A" w:themeColor="text2"/>
          <w:sz w:val="18"/>
          <w:szCs w:val="18"/>
          <w:highlight w:val="yellow"/>
        </w:rPr>
      </w:pPr>
      <w:r>
        <w:rPr>
          <w:i/>
          <w:iCs/>
          <w:color w:val="44546A" w:themeColor="text2"/>
          <w:sz w:val="18"/>
          <w:szCs w:val="18"/>
        </w:rPr>
        <w:t xml:space="preserve">Tabela </w:t>
      </w:r>
      <w:r w:rsidR="008E5255">
        <w:rPr>
          <w:i/>
          <w:iCs/>
          <w:color w:val="44546A" w:themeColor="text2"/>
          <w:sz w:val="18"/>
          <w:szCs w:val="18"/>
        </w:rPr>
        <w:t>G.</w:t>
      </w:r>
      <w:r w:rsidR="00480917">
        <w:rPr>
          <w:i/>
          <w:iCs/>
          <w:color w:val="44546A" w:themeColor="text2"/>
          <w:sz w:val="18"/>
          <w:szCs w:val="18"/>
        </w:rPr>
        <w:t>5</w:t>
      </w:r>
      <w:r w:rsidR="008E5255">
        <w:rPr>
          <w:i/>
          <w:iCs/>
          <w:color w:val="44546A" w:themeColor="text2"/>
          <w:sz w:val="18"/>
          <w:szCs w:val="18"/>
        </w:rPr>
        <w:t xml:space="preserve"> </w:t>
      </w:r>
      <w:r w:rsidR="00F81BB6" w:rsidRPr="00F81BB6">
        <w:rPr>
          <w:i/>
          <w:iCs/>
          <w:color w:val="44546A" w:themeColor="text2"/>
          <w:sz w:val="18"/>
          <w:szCs w:val="18"/>
        </w:rPr>
        <w:t xml:space="preserve">Harmonogram </w:t>
      </w:r>
      <w:r w:rsidR="008E5255">
        <w:rPr>
          <w:i/>
          <w:iCs/>
          <w:color w:val="44546A" w:themeColor="text2"/>
          <w:sz w:val="18"/>
          <w:szCs w:val="18"/>
        </w:rPr>
        <w:t>R</w:t>
      </w:r>
      <w:r w:rsidR="008E5255" w:rsidRPr="00F81BB6">
        <w:rPr>
          <w:i/>
          <w:iCs/>
          <w:color w:val="44546A" w:themeColor="text2"/>
          <w:sz w:val="18"/>
          <w:szCs w:val="18"/>
        </w:rPr>
        <w:t>zeczowo</w:t>
      </w:r>
      <w:r w:rsidR="00F81BB6" w:rsidRPr="00F81BB6">
        <w:rPr>
          <w:i/>
          <w:iCs/>
          <w:color w:val="44546A" w:themeColor="text2"/>
          <w:sz w:val="18"/>
          <w:szCs w:val="18"/>
        </w:rPr>
        <w:t>-</w:t>
      </w:r>
      <w:r w:rsidR="008E5255">
        <w:rPr>
          <w:i/>
          <w:iCs/>
          <w:color w:val="44546A" w:themeColor="text2"/>
          <w:sz w:val="18"/>
          <w:szCs w:val="18"/>
        </w:rPr>
        <w:t>F</w:t>
      </w:r>
      <w:r w:rsidR="008E5255" w:rsidRPr="00F81BB6">
        <w:rPr>
          <w:i/>
          <w:iCs/>
          <w:color w:val="44546A" w:themeColor="text2"/>
          <w:sz w:val="18"/>
          <w:szCs w:val="18"/>
        </w:rPr>
        <w:t xml:space="preserve">inansowy </w:t>
      </w:r>
      <w:r w:rsidR="00F81BB6" w:rsidRPr="00F81BB6">
        <w:rPr>
          <w:i/>
          <w:iCs/>
          <w:color w:val="44546A" w:themeColor="text2"/>
          <w:sz w:val="18"/>
          <w:szCs w:val="18"/>
        </w:rPr>
        <w:t>dla Przedsięwzięcia „Oczyszczalnie Przyszłości”</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618"/>
        <w:gridCol w:w="1921"/>
        <w:gridCol w:w="578"/>
        <w:gridCol w:w="1033"/>
        <w:gridCol w:w="3716"/>
      </w:tblGrid>
      <w:tr w:rsidR="00F81BB6" w:rsidRPr="00F81BB6" w14:paraId="1073192E" w14:textId="77777777" w:rsidTr="67571B8F">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7CC297C5" w14:textId="3306DBA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Nr </w:t>
            </w:r>
            <w:r w:rsidR="761D9E8D" w:rsidRPr="67571B8F">
              <w:rPr>
                <w:rFonts w:eastAsiaTheme="majorEastAsia"/>
                <w:b/>
                <w:bCs/>
                <w:color w:val="000000" w:themeColor="text1"/>
                <w:sz w:val="20"/>
                <w:szCs w:val="20"/>
              </w:rPr>
              <w:t>zadania badawczego</w:t>
            </w:r>
          </w:p>
        </w:tc>
        <w:tc>
          <w:tcPr>
            <w:tcW w:w="5326" w:type="dxa"/>
            <w:gridSpan w:val="3"/>
            <w:tcBorders>
              <w:top w:val="single" w:sz="4" w:space="0" w:color="auto"/>
              <w:bottom w:val="single" w:sz="4" w:space="0" w:color="auto"/>
            </w:tcBorders>
            <w:shd w:val="clear" w:color="auto" w:fill="FFFFFF" w:themeFill="background1"/>
          </w:tcPr>
          <w:p w14:paraId="50455FA5"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29AF3FF"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A99C431" w14:textId="3865F24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Wykonawca </w:t>
            </w:r>
            <w:r w:rsidR="62A9D693"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8085467"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6212C6B8"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D8F4BCA" w14:textId="0A9F816B"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Okres realizacji </w:t>
            </w:r>
            <w:r w:rsidR="3BDD6835" w:rsidRPr="67571B8F">
              <w:rPr>
                <w:rFonts w:eastAsiaTheme="majorEastAsia"/>
                <w:b/>
                <w:bCs/>
                <w:color w:val="000000" w:themeColor="text1"/>
                <w:sz w:val="20"/>
                <w:szCs w:val="20"/>
              </w:rPr>
              <w:t>zadania badawczego</w:t>
            </w:r>
            <w:r w:rsidRPr="67571B8F">
              <w:rPr>
                <w:rFonts w:eastAsiaTheme="majorEastAsia"/>
                <w:b/>
                <w:bCs/>
                <w:color w:val="000000" w:themeColor="text1"/>
                <w:sz w:val="20"/>
                <w:szCs w:val="20"/>
              </w:rPr>
              <w:t xml:space="preserve"> (liczba miesięcy)</w:t>
            </w:r>
          </w:p>
        </w:tc>
        <w:tc>
          <w:tcPr>
            <w:tcW w:w="5326" w:type="dxa"/>
            <w:gridSpan w:val="3"/>
            <w:tcBorders>
              <w:bottom w:val="single" w:sz="4" w:space="0" w:color="auto"/>
            </w:tcBorders>
            <w:shd w:val="clear" w:color="auto" w:fill="FFFFFF" w:themeFill="background1"/>
          </w:tcPr>
          <w:p w14:paraId="6D5B492A"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0E2F2D70"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055E616E" w14:textId="2A80EC4C"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rozpoczęcia </w:t>
            </w:r>
            <w:r w:rsidR="21694549"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10CC719C"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633F299"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42EEEB44" w14:textId="3189513D"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zakończenia </w:t>
            </w:r>
            <w:r w:rsidR="6FC321EF"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2C477C7" w14:textId="77777777" w:rsidR="00F81BB6" w:rsidRPr="00F81BB6" w:rsidRDefault="00F81BB6" w:rsidP="00F81BB6">
            <w:pPr>
              <w:spacing w:after="0"/>
              <w:outlineLvl w:val="5"/>
              <w:rPr>
                <w:rFonts w:eastAsiaTheme="majorEastAsia" w:cstheme="minorHAnsi"/>
                <w:i/>
                <w:color w:val="000000" w:themeColor="text1"/>
                <w:sz w:val="20"/>
                <w:szCs w:val="20"/>
              </w:rPr>
            </w:pPr>
          </w:p>
        </w:tc>
      </w:tr>
      <w:tr w:rsidR="00F81BB6" w:rsidRPr="00F81BB6" w14:paraId="2AAC69D8" w14:textId="77777777" w:rsidTr="67571B8F">
        <w:trPr>
          <w:trHeight w:val="365"/>
          <w:jc w:val="center"/>
        </w:trPr>
        <w:tc>
          <w:tcPr>
            <w:tcW w:w="8866" w:type="dxa"/>
            <w:gridSpan w:val="5"/>
            <w:tcBorders>
              <w:bottom w:val="single" w:sz="4" w:space="0" w:color="auto"/>
            </w:tcBorders>
            <w:shd w:val="clear" w:color="auto" w:fill="A8D08D" w:themeFill="accent6" w:themeFillTint="99"/>
          </w:tcPr>
          <w:p w14:paraId="31EEA13D" w14:textId="77777777" w:rsidR="00F81BB6" w:rsidRPr="00F81BB6" w:rsidRDefault="00F81BB6" w:rsidP="00F81BB6">
            <w:pPr>
              <w:spacing w:after="0"/>
              <w:outlineLvl w:val="5"/>
              <w:rPr>
                <w:rFonts w:eastAsiaTheme="majorEastAsia" w:cstheme="minorHAnsi"/>
                <w:b/>
                <w:i/>
                <w:color w:val="000000" w:themeColor="text1"/>
              </w:rPr>
            </w:pPr>
            <w:r w:rsidRPr="00F81BB6">
              <w:rPr>
                <w:rFonts w:eastAsiaTheme="majorEastAsia" w:cstheme="minorHAnsi"/>
                <w:b/>
                <w:color w:val="000000" w:themeColor="text1"/>
                <w:sz w:val="20"/>
              </w:rPr>
              <w:t>Problem do rozwiązania</w:t>
            </w:r>
          </w:p>
        </w:tc>
      </w:tr>
      <w:tr w:rsidR="00F81BB6" w:rsidRPr="00F81BB6" w14:paraId="4E1366E9" w14:textId="77777777" w:rsidTr="67571B8F">
        <w:trPr>
          <w:trHeight w:val="789"/>
          <w:jc w:val="center"/>
        </w:trPr>
        <w:tc>
          <w:tcPr>
            <w:tcW w:w="8866" w:type="dxa"/>
            <w:gridSpan w:val="5"/>
            <w:shd w:val="clear" w:color="auto" w:fill="auto"/>
          </w:tcPr>
          <w:p w14:paraId="33653E4A" w14:textId="77777777" w:rsidR="00F81BB6" w:rsidRPr="00F81BB6" w:rsidRDefault="00F81BB6" w:rsidP="00F81BB6">
            <w:pPr>
              <w:spacing w:after="0"/>
              <w:outlineLvl w:val="5"/>
              <w:rPr>
                <w:rFonts w:eastAsiaTheme="majorEastAsia" w:cstheme="minorHAnsi"/>
                <w:b/>
                <w:color w:val="000000" w:themeColor="text1"/>
              </w:rPr>
            </w:pPr>
          </w:p>
        </w:tc>
      </w:tr>
      <w:tr w:rsidR="00F81BB6" w:rsidRPr="00F81BB6" w14:paraId="4EC11232" w14:textId="77777777" w:rsidTr="67571B8F">
        <w:trPr>
          <w:trHeight w:val="365"/>
          <w:jc w:val="center"/>
        </w:trPr>
        <w:tc>
          <w:tcPr>
            <w:tcW w:w="8866" w:type="dxa"/>
            <w:gridSpan w:val="5"/>
            <w:shd w:val="clear" w:color="auto" w:fill="A8D08D" w:themeFill="accent6" w:themeFillTint="99"/>
          </w:tcPr>
          <w:p w14:paraId="595FE42A" w14:textId="78C9CDA0"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Opis prac przewidzianych w ramach </w:t>
            </w:r>
            <w:r w:rsidR="005E34DC">
              <w:rPr>
                <w:rFonts w:eastAsiaTheme="majorEastAsia"/>
                <w:b/>
                <w:bCs/>
                <w:color w:val="000000" w:themeColor="text1"/>
                <w:sz w:val="20"/>
                <w:szCs w:val="20"/>
              </w:rPr>
              <w:t>Z</w:t>
            </w:r>
            <w:r w:rsidR="005E34DC" w:rsidRPr="67571B8F">
              <w:rPr>
                <w:rFonts w:eastAsiaTheme="majorEastAsia"/>
                <w:b/>
                <w:bCs/>
                <w:color w:val="000000" w:themeColor="text1"/>
                <w:sz w:val="20"/>
                <w:szCs w:val="20"/>
              </w:rPr>
              <w:t xml:space="preserve">adania </w:t>
            </w:r>
            <w:r w:rsidR="005E34DC">
              <w:rPr>
                <w:rFonts w:eastAsiaTheme="majorEastAsia"/>
                <w:b/>
                <w:bCs/>
                <w:color w:val="000000" w:themeColor="text1"/>
                <w:sz w:val="20"/>
                <w:szCs w:val="20"/>
              </w:rPr>
              <w:t>B</w:t>
            </w:r>
            <w:r w:rsidR="005E34DC" w:rsidRPr="67571B8F">
              <w:rPr>
                <w:rFonts w:eastAsiaTheme="majorEastAsia"/>
                <w:b/>
                <w:bCs/>
                <w:color w:val="000000" w:themeColor="text1"/>
                <w:sz w:val="20"/>
                <w:szCs w:val="20"/>
              </w:rPr>
              <w:t>adawczego</w:t>
            </w:r>
          </w:p>
        </w:tc>
      </w:tr>
      <w:tr w:rsidR="00F81BB6" w:rsidRPr="00F81BB6" w14:paraId="480B27E0" w14:textId="77777777" w:rsidTr="67571B8F">
        <w:trPr>
          <w:trHeight w:val="679"/>
          <w:jc w:val="center"/>
        </w:trPr>
        <w:tc>
          <w:tcPr>
            <w:tcW w:w="8866" w:type="dxa"/>
            <w:gridSpan w:val="5"/>
            <w:shd w:val="clear" w:color="auto" w:fill="FFFFFF" w:themeFill="background1"/>
          </w:tcPr>
          <w:p w14:paraId="5FE3FA6E"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44328FB9" w14:textId="77777777" w:rsidTr="67571B8F">
        <w:trPr>
          <w:trHeight w:val="365"/>
          <w:jc w:val="center"/>
        </w:trPr>
        <w:tc>
          <w:tcPr>
            <w:tcW w:w="8866" w:type="dxa"/>
            <w:gridSpan w:val="5"/>
            <w:shd w:val="clear" w:color="auto" w:fill="A8D08D" w:themeFill="accent6" w:themeFillTint="99"/>
          </w:tcPr>
          <w:p w14:paraId="6F059503" w14:textId="7952D60B" w:rsidR="00F81BB6" w:rsidRPr="00F81BB6" w:rsidRDefault="00F81BB6" w:rsidP="67571B8F">
            <w:pPr>
              <w:spacing w:after="0"/>
              <w:outlineLvl w:val="5"/>
              <w:rPr>
                <w:rFonts w:eastAsiaTheme="majorEastAsia"/>
                <w:b/>
                <w:bCs/>
                <w:color w:val="000000" w:themeColor="text1"/>
                <w:sz w:val="20"/>
                <w:szCs w:val="20"/>
              </w:rPr>
            </w:pPr>
            <w:r w:rsidRPr="67571B8F">
              <w:rPr>
                <w:rFonts w:eastAsiaTheme="majorEastAsia"/>
                <w:b/>
                <w:bCs/>
                <w:color w:val="000000" w:themeColor="text1"/>
                <w:sz w:val="20"/>
                <w:szCs w:val="20"/>
              </w:rPr>
              <w:t xml:space="preserve">Efekt końcowy </w:t>
            </w:r>
            <w:r w:rsidR="543ABF81" w:rsidRPr="67571B8F">
              <w:rPr>
                <w:rFonts w:eastAsiaTheme="majorEastAsia"/>
                <w:b/>
                <w:bCs/>
                <w:color w:val="000000" w:themeColor="text1"/>
                <w:sz w:val="20"/>
                <w:szCs w:val="20"/>
              </w:rPr>
              <w:t xml:space="preserve">zadania badawczego </w:t>
            </w:r>
            <w:r w:rsidRPr="67571B8F">
              <w:rPr>
                <w:rFonts w:eastAsiaTheme="majorEastAsia"/>
                <w:b/>
                <w:bCs/>
                <w:color w:val="000000" w:themeColor="text1"/>
                <w:sz w:val="20"/>
                <w:szCs w:val="20"/>
              </w:rPr>
              <w:t xml:space="preserve"> – Kamień Milowy</w:t>
            </w:r>
          </w:p>
        </w:tc>
      </w:tr>
      <w:tr w:rsidR="00F81BB6" w:rsidRPr="00F81BB6" w14:paraId="1ED852DB" w14:textId="77777777" w:rsidTr="67571B8F">
        <w:trPr>
          <w:trHeight w:val="548"/>
          <w:jc w:val="center"/>
        </w:trPr>
        <w:tc>
          <w:tcPr>
            <w:tcW w:w="1618" w:type="dxa"/>
            <w:shd w:val="clear" w:color="auto" w:fill="FFFFFF" w:themeFill="background1"/>
          </w:tcPr>
          <w:p w14:paraId="47F40FE2" w14:textId="77777777" w:rsidR="00F81BB6" w:rsidRPr="00F81BB6" w:rsidRDefault="00F81BB6" w:rsidP="00F81BB6">
            <w:pPr>
              <w:spacing w:after="0"/>
              <w:jc w:val="center"/>
              <w:outlineLvl w:val="5"/>
              <w:rPr>
                <w:rFonts w:eastAsiaTheme="majorEastAsia" w:cstheme="minorHAnsi"/>
                <w:b/>
                <w:i/>
                <w:color w:val="000000" w:themeColor="text1"/>
              </w:rPr>
            </w:pPr>
          </w:p>
        </w:tc>
        <w:tc>
          <w:tcPr>
            <w:tcW w:w="3532" w:type="dxa"/>
            <w:gridSpan w:val="3"/>
            <w:shd w:val="clear" w:color="auto" w:fill="FFFFFF" w:themeFill="background1"/>
          </w:tcPr>
          <w:p w14:paraId="79123E58" w14:textId="77777777" w:rsidR="00F81BB6" w:rsidRPr="00F81BB6" w:rsidRDefault="00F81BB6" w:rsidP="00F81BB6">
            <w:pPr>
              <w:spacing w:after="0"/>
              <w:jc w:val="center"/>
              <w:outlineLvl w:val="5"/>
              <w:rPr>
                <w:rFonts w:eastAsiaTheme="majorEastAsia" w:cstheme="minorHAnsi"/>
                <w:b/>
                <w:i/>
                <w:color w:val="000000" w:themeColor="text1"/>
              </w:rPr>
            </w:pPr>
          </w:p>
        </w:tc>
        <w:tc>
          <w:tcPr>
            <w:tcW w:w="3715" w:type="dxa"/>
            <w:shd w:val="clear" w:color="auto" w:fill="FFFFFF" w:themeFill="background1"/>
          </w:tcPr>
          <w:p w14:paraId="4BEEAFBA" w14:textId="77777777" w:rsidR="00F81BB6" w:rsidRPr="00F81BB6" w:rsidRDefault="00F81BB6" w:rsidP="00F81BB6">
            <w:pPr>
              <w:spacing w:after="0"/>
              <w:jc w:val="center"/>
              <w:outlineLvl w:val="5"/>
              <w:rPr>
                <w:rFonts w:eastAsiaTheme="majorEastAsia" w:cstheme="minorHAnsi"/>
                <w:b/>
                <w:i/>
                <w:color w:val="000000" w:themeColor="text1"/>
              </w:rPr>
            </w:pPr>
          </w:p>
        </w:tc>
      </w:tr>
      <w:tr w:rsidR="00F81BB6" w:rsidRPr="00F81BB6" w14:paraId="6E46B329" w14:textId="77777777" w:rsidTr="67571B8F">
        <w:trPr>
          <w:trHeight w:val="537"/>
          <w:jc w:val="center"/>
        </w:trPr>
        <w:tc>
          <w:tcPr>
            <w:tcW w:w="4117" w:type="dxa"/>
            <w:gridSpan w:val="3"/>
            <w:tcBorders>
              <w:bottom w:val="single" w:sz="4" w:space="0" w:color="auto"/>
            </w:tcBorders>
            <w:shd w:val="clear" w:color="auto" w:fill="A8D08D" w:themeFill="accent6" w:themeFillTint="99"/>
          </w:tcPr>
          <w:p w14:paraId="6BEF5EB1" w14:textId="38C5C267"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sidR="00480917">
              <w:rPr>
                <w:rFonts w:eastAsiaTheme="majorEastAsia"/>
                <w:b/>
                <w:bCs/>
                <w:color w:val="000000" w:themeColor="text1"/>
                <w:sz w:val="20"/>
                <w:szCs w:val="20"/>
              </w:rPr>
              <w:t>Z</w:t>
            </w:r>
            <w:r w:rsidR="00480917" w:rsidRPr="67571B8F">
              <w:rPr>
                <w:rFonts w:eastAsiaTheme="majorEastAsia"/>
                <w:b/>
                <w:bCs/>
                <w:color w:val="000000" w:themeColor="text1"/>
                <w:sz w:val="20"/>
                <w:szCs w:val="20"/>
              </w:rPr>
              <w:t xml:space="preserve">adania </w:t>
            </w:r>
            <w:r w:rsidR="00480917">
              <w:rPr>
                <w:rFonts w:eastAsiaTheme="majorEastAsia"/>
                <w:b/>
                <w:bCs/>
                <w:color w:val="000000" w:themeColor="text1"/>
                <w:sz w:val="20"/>
                <w:szCs w:val="20"/>
              </w:rPr>
              <w:t>B</w:t>
            </w:r>
            <w:r w:rsidR="01EE84B6" w:rsidRPr="67571B8F">
              <w:rPr>
                <w:rFonts w:eastAsiaTheme="majorEastAsia"/>
                <w:b/>
                <w:bCs/>
                <w:color w:val="000000" w:themeColor="text1"/>
                <w:sz w:val="20"/>
                <w:szCs w:val="20"/>
              </w:rPr>
              <w:t>adawczego</w:t>
            </w:r>
          </w:p>
        </w:tc>
        <w:tc>
          <w:tcPr>
            <w:tcW w:w="4748" w:type="dxa"/>
            <w:gridSpan w:val="2"/>
            <w:tcBorders>
              <w:bottom w:val="single" w:sz="4" w:space="0" w:color="auto"/>
            </w:tcBorders>
            <w:shd w:val="clear" w:color="auto" w:fill="FFFFFF" w:themeFill="background1"/>
          </w:tcPr>
          <w:p w14:paraId="5910A2E9" w14:textId="77777777" w:rsidR="00F81BB6" w:rsidRPr="00F81BB6" w:rsidRDefault="00F81BB6" w:rsidP="00F81BB6">
            <w:pPr>
              <w:spacing w:after="0"/>
              <w:outlineLvl w:val="5"/>
              <w:rPr>
                <w:rFonts w:eastAsiaTheme="majorEastAsia" w:cstheme="minorHAnsi"/>
                <w:b/>
                <w:i/>
                <w:color w:val="000000" w:themeColor="text1"/>
              </w:rPr>
            </w:pPr>
          </w:p>
        </w:tc>
      </w:tr>
    </w:tbl>
    <w:p w14:paraId="20B8BDA7" w14:textId="2DF53C5C" w:rsidR="00D43C56" w:rsidRDefault="00D43C56" w:rsidP="00D43C56">
      <w:pPr>
        <w:spacing w:before="240"/>
        <w:rPr>
          <w:i/>
          <w:color w:val="44546A" w:themeColor="text2"/>
          <w:sz w:val="18"/>
        </w:rPr>
      </w:pPr>
      <w:r w:rsidRPr="00D43C56">
        <w:rPr>
          <w:i/>
          <w:color w:val="44546A" w:themeColor="text2"/>
          <w:sz w:val="18"/>
        </w:rPr>
        <w:t xml:space="preserve"> </w:t>
      </w:r>
      <w:r w:rsidRPr="00F5763B">
        <w:rPr>
          <w:i/>
          <w:color w:val="44546A" w:themeColor="text2"/>
          <w:sz w:val="18"/>
        </w:rPr>
        <w:t xml:space="preserve">Tabela </w:t>
      </w:r>
      <w:r>
        <w:rPr>
          <w:i/>
          <w:color w:val="44546A" w:themeColor="text2"/>
          <w:sz w:val="18"/>
        </w:rPr>
        <w:t>G</w:t>
      </w:r>
      <w:r w:rsidRPr="00F5763B">
        <w:rPr>
          <w:i/>
          <w:color w:val="44546A" w:themeColor="text2"/>
          <w:sz w:val="18"/>
        </w:rPr>
        <w:t>.</w:t>
      </w:r>
      <w:r>
        <w:rPr>
          <w:i/>
          <w:color w:val="44546A" w:themeColor="text2"/>
          <w:sz w:val="18"/>
        </w:rPr>
        <w:t>6.</w:t>
      </w:r>
      <w:r w:rsidRPr="00F5763B">
        <w:rPr>
          <w:i/>
          <w:color w:val="44546A" w:themeColor="text2"/>
          <w:sz w:val="18"/>
        </w:rPr>
        <w:t xml:space="preserve"> </w:t>
      </w:r>
      <w:r w:rsidRPr="00D43C56">
        <w:rPr>
          <w:i/>
          <w:color w:val="44546A" w:themeColor="text2"/>
          <w:sz w:val="18"/>
        </w:rPr>
        <w:t>Odzysk energii lub energooszczędność procesów technologicznych</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D43C56" w:rsidDel="004278AA" w14:paraId="28B54A1D" w14:textId="77777777" w:rsidTr="67571B8F">
        <w:trPr>
          <w:trHeight w:val="1123"/>
          <w:jc w:val="center"/>
        </w:trPr>
        <w:tc>
          <w:tcPr>
            <w:tcW w:w="846" w:type="dxa"/>
            <w:tcBorders>
              <w:bottom w:val="single" w:sz="4" w:space="0" w:color="auto"/>
            </w:tcBorders>
            <w:shd w:val="clear" w:color="auto" w:fill="A8D08D" w:themeFill="accent6" w:themeFillTint="99"/>
          </w:tcPr>
          <w:p w14:paraId="6A506743" w14:textId="77777777" w:rsidR="00D43C56" w:rsidRDefault="00D43C56" w:rsidP="00914A56">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29966D01" w14:textId="77777777" w:rsidR="00D43C56" w:rsidRPr="00DE04E9" w:rsidRDefault="00D43C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E075EA" w14:textId="77777777" w:rsidR="00D43C56" w:rsidRPr="004B4659" w:rsidRDefault="00D43C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1F876834" w14:textId="15D68A73" w:rsidR="00D43C56" w:rsidRPr="004B08DC" w:rsidDel="004278AA" w:rsidRDefault="00D43C56" w:rsidP="00D43C56">
            <w:pPr>
              <w:jc w:val="center"/>
              <w:rPr>
                <w:rFonts w:ascii="Times New Roman" w:hAnsi="Times New Roman" w:cs="Times New Roman"/>
                <w:b/>
              </w:rPr>
            </w:pPr>
            <w:r w:rsidRPr="00D43C56">
              <w:rPr>
                <w:rFonts w:ascii="Calibri" w:eastAsia="Calibri" w:hAnsi="Calibri" w:cs="Times New Roman"/>
                <w:b/>
                <w:sz w:val="20"/>
                <w:lang w:eastAsia="pl-PL"/>
              </w:rPr>
              <w:t>Odzysk energii lub energooszczędność procesów technologicznych</w:t>
            </w:r>
          </w:p>
        </w:tc>
      </w:tr>
      <w:tr w:rsidR="00D43C56" w:rsidDel="004278AA" w14:paraId="4D12B593" w14:textId="77777777" w:rsidTr="67571B8F">
        <w:trPr>
          <w:trHeight w:val="1123"/>
          <w:jc w:val="center"/>
        </w:trPr>
        <w:tc>
          <w:tcPr>
            <w:tcW w:w="846" w:type="dxa"/>
            <w:tcBorders>
              <w:tr2bl w:val="single" w:sz="4" w:space="0" w:color="auto"/>
            </w:tcBorders>
            <w:shd w:val="clear" w:color="auto" w:fill="C5E0B3" w:themeFill="accent6" w:themeFillTint="66"/>
          </w:tcPr>
          <w:p w14:paraId="4DE90F5A" w14:textId="77777777" w:rsidR="00D43C56" w:rsidRPr="00F972C1" w:rsidRDefault="00D43C56" w:rsidP="00914A56">
            <w:pPr>
              <w:jc w:val="both"/>
              <w:rPr>
                <w:sz w:val="20"/>
                <w:szCs w:val="20"/>
              </w:rPr>
            </w:pPr>
          </w:p>
        </w:tc>
        <w:tc>
          <w:tcPr>
            <w:tcW w:w="8925" w:type="dxa"/>
            <w:shd w:val="clear" w:color="auto" w:fill="C5E0B3" w:themeFill="accent6" w:themeFillTint="66"/>
            <w:vAlign w:val="center"/>
          </w:tcPr>
          <w:p w14:paraId="5C17642A" w14:textId="6DF6D022" w:rsidR="003A4628" w:rsidRPr="00ED5FF1" w:rsidRDefault="00D43C56" w:rsidP="67571B8F">
            <w:pPr>
              <w:jc w:val="both"/>
              <w:rPr>
                <w:rFonts w:ascii="Calibri" w:eastAsia="Calibri" w:hAnsi="Calibri" w:cs="Times New Roman"/>
                <w:sz w:val="20"/>
                <w:szCs w:val="20"/>
                <w:lang w:eastAsia="pl-PL"/>
              </w:rPr>
            </w:pPr>
            <w:r w:rsidRPr="67571B8F">
              <w:rPr>
                <w:sz w:val="20"/>
                <w:szCs w:val="20"/>
              </w:rPr>
              <w:t xml:space="preserve">Zamawiający wymaga, aby Wnioskodawca w ramach Przedsięwzięcia </w:t>
            </w:r>
            <w:r w:rsidRPr="67571B8F">
              <w:rPr>
                <w:rFonts w:ascii="Calibri" w:eastAsia="Calibri" w:hAnsi="Calibri" w:cs="Times New Roman"/>
                <w:sz w:val="20"/>
                <w:szCs w:val="20"/>
                <w:lang w:eastAsia="pl-PL"/>
              </w:rPr>
              <w:t xml:space="preserve">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w:t>
            </w:r>
            <w:r w:rsidR="2DB58B53" w:rsidRPr="67571B8F">
              <w:rPr>
                <w:rFonts w:ascii="Calibri" w:eastAsia="Calibri" w:hAnsi="Calibri" w:cs="Times New Roman"/>
                <w:sz w:val="20"/>
                <w:szCs w:val="20"/>
                <w:lang w:eastAsia="pl-PL"/>
              </w:rPr>
              <w:t>Dodatkowo należy podać szacowaną ilości energii zewnętrznej zużytej na procesy oczyszczania 1m</w:t>
            </w:r>
            <w:r w:rsidR="2DB58B53" w:rsidRPr="67571B8F">
              <w:rPr>
                <w:rFonts w:ascii="Calibri" w:eastAsia="Calibri" w:hAnsi="Calibri" w:cs="Times New Roman"/>
                <w:sz w:val="20"/>
                <w:szCs w:val="20"/>
                <w:vertAlign w:val="superscript"/>
                <w:lang w:eastAsia="pl-PL"/>
              </w:rPr>
              <w:t>3</w:t>
            </w:r>
            <w:r w:rsidR="2DB58B53" w:rsidRPr="67571B8F">
              <w:rPr>
                <w:rFonts w:ascii="Calibri" w:eastAsia="Calibri" w:hAnsi="Calibri" w:cs="Times New Roman"/>
                <w:sz w:val="20"/>
                <w:szCs w:val="20"/>
                <w:lang w:eastAsia="pl-PL"/>
              </w:rPr>
              <w:t xml:space="preserve"> ścieków do deklarowanych parametrów.</w:t>
            </w:r>
          </w:p>
          <w:p w14:paraId="00FEE137" w14:textId="733207BC" w:rsidR="00D43C56" w:rsidRPr="003A4628" w:rsidRDefault="2DB58B53" w:rsidP="67571B8F">
            <w:pPr>
              <w:jc w:val="both"/>
              <w:rPr>
                <w:rFonts w:ascii="Calibri" w:eastAsia="Calibri" w:hAnsi="Calibri" w:cs="Times New Roman"/>
                <w:sz w:val="20"/>
                <w:szCs w:val="20"/>
                <w:lang w:eastAsia="pl-PL"/>
              </w:rPr>
            </w:pPr>
            <w:r w:rsidRPr="67571B8F">
              <w:rPr>
                <w:rFonts w:ascii="Calibri" w:eastAsia="Calibri" w:hAnsi="Calibri" w:cs="Times New Roman"/>
                <w:sz w:val="20"/>
                <w:szCs w:val="20"/>
                <w:lang w:eastAsia="pl-PL"/>
              </w:rPr>
              <w:t xml:space="preserve">Opis powinien również być uzupełniony o </w:t>
            </w:r>
            <w:r w:rsidR="31BFF82C" w:rsidRPr="67571B8F">
              <w:rPr>
                <w:rFonts w:ascii="Calibri" w:eastAsia="Calibri" w:hAnsi="Calibri" w:cs="Times New Roman"/>
                <w:sz w:val="20"/>
                <w:szCs w:val="20"/>
                <w:lang w:eastAsia="pl-PL"/>
              </w:rPr>
              <w:t>odpowiednie wyliczenia</w:t>
            </w:r>
            <w:r w:rsidRPr="67571B8F">
              <w:rPr>
                <w:rFonts w:ascii="Calibri" w:eastAsia="Calibri" w:hAnsi="Calibri" w:cs="Times New Roman"/>
                <w:sz w:val="20"/>
                <w:szCs w:val="20"/>
                <w:lang w:eastAsia="pl-PL"/>
              </w:rPr>
              <w:t>.</w:t>
            </w:r>
          </w:p>
        </w:tc>
      </w:tr>
      <w:tr w:rsidR="00D43C56" w:rsidDel="004278AA" w14:paraId="714E9B5C" w14:textId="77777777" w:rsidTr="67571B8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1CCA3E4" w14:textId="77777777" w:rsidR="00D43C56" w:rsidRDefault="00D43C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02B83ED1" w14:textId="1E18128C" w:rsidR="00D43C56" w:rsidRPr="008A365D" w:rsidDel="004278AA" w:rsidRDefault="00D43C56" w:rsidP="00914A56">
            <w:pPr>
              <w:rPr>
                <w:rFonts w:cstheme="minorHAnsi"/>
                <w:i/>
                <w:sz w:val="20"/>
                <w:szCs w:val="20"/>
              </w:rPr>
            </w:pPr>
            <w:r>
              <w:rPr>
                <w:rFonts w:cstheme="minorHAnsi"/>
                <w:i/>
                <w:sz w:val="20"/>
                <w:szCs w:val="20"/>
              </w:rPr>
              <w:t xml:space="preserve">Opis </w:t>
            </w:r>
          </w:p>
        </w:tc>
      </w:tr>
    </w:tbl>
    <w:p w14:paraId="05C24600" w14:textId="7F98800A" w:rsidR="00914A56" w:rsidRDefault="00914A56" w:rsidP="00914A56">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Pr>
          <w:i/>
          <w:color w:val="44546A" w:themeColor="text2"/>
          <w:sz w:val="18"/>
        </w:rPr>
        <w:t>7.</w:t>
      </w:r>
      <w:r w:rsidRPr="00F5763B">
        <w:rPr>
          <w:i/>
          <w:color w:val="44546A" w:themeColor="text2"/>
          <w:sz w:val="18"/>
        </w:rPr>
        <w:t xml:space="preserve"> </w:t>
      </w:r>
      <w:r w:rsidR="00023A30">
        <w:rPr>
          <w:i/>
          <w:color w:val="44546A" w:themeColor="text2"/>
          <w:sz w:val="18"/>
        </w:rPr>
        <w:t xml:space="preserve">Opis sposobu </w:t>
      </w:r>
      <w:r w:rsidR="00E247B3">
        <w:rPr>
          <w:i/>
          <w:color w:val="44546A" w:themeColor="text2"/>
          <w:sz w:val="18"/>
        </w:rPr>
        <w:t>zapewniający</w:t>
      </w:r>
      <w:r>
        <w:rPr>
          <w:i/>
          <w:color w:val="44546A" w:themeColor="text2"/>
          <w:sz w:val="18"/>
        </w:rPr>
        <w:t xml:space="preserve"> bezodorowo</w:t>
      </w:r>
      <w:r w:rsidR="00E247B3">
        <w:rPr>
          <w:i/>
          <w:color w:val="44546A" w:themeColor="text2"/>
          <w:sz w:val="18"/>
        </w:rPr>
        <w:t>ść</w:t>
      </w:r>
      <w:r>
        <w:rPr>
          <w:i/>
          <w:color w:val="44546A" w:themeColor="text2"/>
          <w:sz w:val="18"/>
        </w:rPr>
        <w:t>i</w:t>
      </w:r>
    </w:p>
    <w:tbl>
      <w:tblPr>
        <w:tblStyle w:val="Tabela-Siatka"/>
        <w:tblW w:w="9771" w:type="dxa"/>
        <w:jc w:val="center"/>
        <w:tblLayout w:type="fixed"/>
        <w:tblLook w:val="04A0" w:firstRow="1" w:lastRow="0" w:firstColumn="1" w:lastColumn="0" w:noHBand="0" w:noVBand="1"/>
      </w:tblPr>
      <w:tblGrid>
        <w:gridCol w:w="846"/>
        <w:gridCol w:w="8925"/>
      </w:tblGrid>
      <w:tr w:rsidR="00914A56" w:rsidDel="004278AA" w14:paraId="10211350" w14:textId="77777777" w:rsidTr="00914A56">
        <w:trPr>
          <w:trHeight w:val="1123"/>
          <w:jc w:val="center"/>
        </w:trPr>
        <w:tc>
          <w:tcPr>
            <w:tcW w:w="846" w:type="dxa"/>
            <w:tcBorders>
              <w:bottom w:val="single" w:sz="4" w:space="0" w:color="auto"/>
            </w:tcBorders>
            <w:shd w:val="clear" w:color="auto" w:fill="A8D08D" w:themeFill="accent6" w:themeFillTint="99"/>
          </w:tcPr>
          <w:p w14:paraId="090425FA" w14:textId="77777777" w:rsidR="00914A56" w:rsidRDefault="00914A56" w:rsidP="00914A56">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7F318F3B" w14:textId="77777777" w:rsidR="00914A56" w:rsidRPr="00DE04E9" w:rsidRDefault="00914A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B50B91B" w14:textId="77777777" w:rsidR="00914A56" w:rsidRPr="004B4659" w:rsidRDefault="00914A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52D9FF39" w14:textId="6D700C9D" w:rsidR="00914A56" w:rsidRPr="004B08DC" w:rsidDel="004278AA" w:rsidRDefault="00023A30" w:rsidP="00914A56">
            <w:pPr>
              <w:jc w:val="center"/>
              <w:rPr>
                <w:rFonts w:ascii="Times New Roman" w:hAnsi="Times New Roman" w:cs="Times New Roman"/>
                <w:b/>
              </w:rPr>
            </w:pPr>
            <w:r w:rsidRPr="00023A30">
              <w:rPr>
                <w:rFonts w:ascii="Calibri" w:eastAsia="Calibri" w:hAnsi="Calibri" w:cs="Times New Roman"/>
                <w:b/>
                <w:sz w:val="20"/>
                <w:lang w:eastAsia="pl-PL"/>
              </w:rPr>
              <w:t>Opis sposobu zapewniający</w:t>
            </w:r>
            <w:r>
              <w:rPr>
                <w:rFonts w:ascii="Calibri" w:eastAsia="Calibri" w:hAnsi="Calibri" w:cs="Times New Roman"/>
                <w:b/>
                <w:sz w:val="20"/>
                <w:lang w:eastAsia="pl-PL"/>
              </w:rPr>
              <w:t xml:space="preserve"> bezodorowość</w:t>
            </w:r>
          </w:p>
        </w:tc>
      </w:tr>
      <w:tr w:rsidR="00914A56" w:rsidDel="004278AA" w14:paraId="42E8F12B" w14:textId="77777777" w:rsidTr="00914A56">
        <w:trPr>
          <w:trHeight w:val="1123"/>
          <w:jc w:val="center"/>
        </w:trPr>
        <w:tc>
          <w:tcPr>
            <w:tcW w:w="846" w:type="dxa"/>
            <w:tcBorders>
              <w:tr2bl w:val="single" w:sz="4" w:space="0" w:color="auto"/>
            </w:tcBorders>
            <w:shd w:val="clear" w:color="auto" w:fill="C5E0B3" w:themeFill="accent6" w:themeFillTint="66"/>
          </w:tcPr>
          <w:p w14:paraId="5FEEA33A" w14:textId="77777777" w:rsidR="00914A56" w:rsidRPr="00F972C1" w:rsidRDefault="00914A56" w:rsidP="00914A56">
            <w:pPr>
              <w:jc w:val="both"/>
              <w:rPr>
                <w:sz w:val="20"/>
                <w:szCs w:val="20"/>
              </w:rPr>
            </w:pPr>
          </w:p>
        </w:tc>
        <w:tc>
          <w:tcPr>
            <w:tcW w:w="8925" w:type="dxa"/>
            <w:shd w:val="clear" w:color="auto" w:fill="C5E0B3" w:themeFill="accent6" w:themeFillTint="66"/>
            <w:vAlign w:val="center"/>
          </w:tcPr>
          <w:p w14:paraId="60F8C6A1" w14:textId="0E68D939" w:rsidR="00914A56" w:rsidRPr="00B92F10" w:rsidRDefault="00914A56" w:rsidP="00B92F10">
            <w:pPr>
              <w:jc w:val="both"/>
              <w:rPr>
                <w:rFonts w:ascii="Calibri" w:eastAsia="Calibri" w:hAnsi="Calibri" w:cs="Times New Roman"/>
                <w:sz w:val="20"/>
                <w:lang w:eastAsia="pl-PL"/>
              </w:rPr>
            </w:pPr>
            <w:r w:rsidRPr="00F972C1">
              <w:rPr>
                <w:sz w:val="20"/>
                <w:szCs w:val="20"/>
              </w:rPr>
              <w:t xml:space="preserve">Zamawiający wymaga, aby </w:t>
            </w:r>
            <w:r>
              <w:rPr>
                <w:sz w:val="20"/>
                <w:szCs w:val="20"/>
              </w:rPr>
              <w:t xml:space="preserve">Wnioskodawca </w:t>
            </w:r>
            <w:r>
              <w:rPr>
                <w:rFonts w:ascii="Calibri" w:eastAsia="Calibri" w:hAnsi="Calibri" w:cs="Times New Roman"/>
                <w:sz w:val="20"/>
                <w:lang w:eastAsia="pl-PL"/>
              </w:rPr>
              <w:t>przedstawił opis rozwiązani</w:t>
            </w:r>
            <w:r w:rsidR="00B92F10">
              <w:rPr>
                <w:rFonts w:ascii="Calibri" w:eastAsia="Calibri" w:hAnsi="Calibri" w:cs="Times New Roman"/>
                <w:sz w:val="20"/>
                <w:lang w:eastAsia="pl-PL"/>
              </w:rPr>
              <w:t>a</w:t>
            </w:r>
            <w:r w:rsidRPr="00D43C56">
              <w:rPr>
                <w:rFonts w:ascii="Calibri" w:eastAsia="Calibri" w:hAnsi="Calibri" w:cs="Times New Roman"/>
                <w:sz w:val="20"/>
                <w:lang w:eastAsia="pl-PL"/>
              </w:rPr>
              <w:t xml:space="preserve"> umożliwiając</w:t>
            </w:r>
            <w:r>
              <w:rPr>
                <w:rFonts w:ascii="Calibri" w:eastAsia="Calibri" w:hAnsi="Calibri" w:cs="Times New Roman"/>
                <w:sz w:val="20"/>
                <w:lang w:eastAsia="pl-PL"/>
              </w:rPr>
              <w:t>ego</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zapewnien</w:t>
            </w:r>
            <w:r w:rsidR="00B92F10">
              <w:rPr>
                <w:rFonts w:ascii="Calibri" w:eastAsia="Calibri" w:hAnsi="Calibri" w:cs="Times New Roman"/>
                <w:sz w:val="20"/>
                <w:lang w:eastAsia="pl-PL"/>
              </w:rPr>
              <w:t>i</w:t>
            </w:r>
            <w:r>
              <w:rPr>
                <w:rFonts w:ascii="Calibri" w:eastAsia="Calibri" w:hAnsi="Calibri" w:cs="Times New Roman"/>
                <w:sz w:val="20"/>
                <w:lang w:eastAsia="pl-PL"/>
              </w:rPr>
              <w:t xml:space="preserve">e bezodorowości </w:t>
            </w:r>
            <w:r w:rsidR="00B92F10" w:rsidRPr="00914A56">
              <w:rPr>
                <w:rFonts w:ascii="Calibri" w:eastAsia="Calibri" w:hAnsi="Calibri" w:cs="Times New Roman"/>
                <w:sz w:val="20"/>
                <w:lang w:eastAsia="pl-PL"/>
              </w:rPr>
              <w:t>w całym ciągu Procesu Technologicznego Oczyszczalni Przyszłości</w:t>
            </w:r>
            <w:r w:rsidR="00B92F10">
              <w:rPr>
                <w:rFonts w:ascii="Calibri" w:eastAsia="Calibri" w:hAnsi="Calibri" w:cs="Times New Roman"/>
                <w:sz w:val="20"/>
                <w:lang w:eastAsia="pl-PL"/>
              </w:rPr>
              <w:t xml:space="preserve">. Wykonawca powinien opisać </w:t>
            </w:r>
            <w:r w:rsidR="00B92F10" w:rsidRPr="00914A56">
              <w:rPr>
                <w:rFonts w:ascii="Calibri" w:eastAsia="Calibri" w:hAnsi="Calibri" w:cs="Times New Roman"/>
                <w:sz w:val="20"/>
                <w:lang w:eastAsia="pl-PL"/>
              </w:rPr>
              <w:t>metodę zapobiegania przedostawania się odorantów do otoczenia</w:t>
            </w:r>
            <w:r w:rsidR="00B92F10">
              <w:rPr>
                <w:rFonts w:ascii="Calibri" w:eastAsia="Calibri" w:hAnsi="Calibri" w:cs="Times New Roman"/>
                <w:sz w:val="20"/>
                <w:lang w:eastAsia="pl-PL"/>
              </w:rPr>
              <w:t xml:space="preserve"> oraz wszystkich podjętych działań niezbędnych do osiągnięcia celu</w:t>
            </w:r>
            <w:r w:rsidR="00B92F10" w:rsidRPr="00914A56">
              <w:rPr>
                <w:rFonts w:ascii="Calibri" w:eastAsia="Calibri" w:hAnsi="Calibri" w:cs="Times New Roman"/>
                <w:sz w:val="20"/>
                <w:lang w:eastAsia="pl-PL"/>
              </w:rPr>
              <w:t>.</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Celem opisu jest uzasadnienie</w:t>
            </w:r>
            <w:r w:rsidRPr="00914A56">
              <w:rPr>
                <w:rFonts w:ascii="Calibri" w:eastAsia="Calibri" w:hAnsi="Calibri" w:cs="Times New Roman"/>
                <w:sz w:val="20"/>
                <w:lang w:eastAsia="pl-PL"/>
              </w:rPr>
              <w:t>, że wprowadzone rozwiązania będą gwarantowały osiągnięcie bezodorowości Demonstratora</w:t>
            </w:r>
            <w:r>
              <w:rPr>
                <w:rFonts w:ascii="Calibri" w:eastAsia="Calibri" w:hAnsi="Calibri" w:cs="Times New Roman"/>
                <w:sz w:val="20"/>
                <w:lang w:eastAsia="pl-PL"/>
              </w:rPr>
              <w:t xml:space="preserve">. </w:t>
            </w:r>
          </w:p>
        </w:tc>
      </w:tr>
      <w:tr w:rsidR="00914A56" w:rsidDel="004278AA" w14:paraId="0CA45D3F" w14:textId="77777777" w:rsidTr="00914A56">
        <w:trPr>
          <w:trHeight w:val="1123"/>
          <w:jc w:val="center"/>
        </w:trPr>
        <w:sdt>
          <w:sdtPr>
            <w:rPr>
              <w:rFonts w:cstheme="minorHAnsi"/>
              <w:color w:val="44546A" w:themeColor="text2"/>
              <w:sz w:val="20"/>
              <w:szCs w:val="20"/>
            </w:rPr>
            <w:id w:val="1603139501"/>
            <w14:checkbox>
              <w14:checked w14:val="0"/>
              <w14:checkedState w14:val="2612" w14:font="MS Gothic"/>
              <w14:uncheckedState w14:val="2610" w14:font="MS Gothic"/>
            </w14:checkbox>
          </w:sdtPr>
          <w:sdtEndPr/>
          <w:sdtContent>
            <w:tc>
              <w:tcPr>
                <w:tcW w:w="846" w:type="dxa"/>
              </w:tcPr>
              <w:p w14:paraId="7D78E0EC" w14:textId="77777777" w:rsidR="00914A56" w:rsidRDefault="00914A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2159C9ED" w14:textId="77777777" w:rsidR="00914A56" w:rsidRPr="008A365D" w:rsidDel="004278AA" w:rsidRDefault="00914A56" w:rsidP="00914A56">
            <w:pPr>
              <w:rPr>
                <w:rFonts w:cstheme="minorHAnsi"/>
                <w:i/>
                <w:sz w:val="20"/>
                <w:szCs w:val="20"/>
              </w:rPr>
            </w:pPr>
            <w:r>
              <w:rPr>
                <w:rFonts w:cstheme="minorHAnsi"/>
                <w:i/>
                <w:sz w:val="20"/>
                <w:szCs w:val="20"/>
              </w:rPr>
              <w:t xml:space="preserve">Opis </w:t>
            </w:r>
          </w:p>
        </w:tc>
      </w:tr>
    </w:tbl>
    <w:p w14:paraId="29542907" w14:textId="77777777" w:rsidR="00F81BB6" w:rsidRPr="00F81BB6" w:rsidRDefault="00F81BB6" w:rsidP="00F81BB6">
      <w:pPr>
        <w:jc w:val="both"/>
        <w:rPr>
          <w:i/>
          <w:sz w:val="20"/>
        </w:rPr>
      </w:pPr>
    </w:p>
    <w:p w14:paraId="5FC0E426" w14:textId="728D8F9A" w:rsidR="00F82311" w:rsidRPr="00F82311" w:rsidRDefault="00697331" w:rsidP="00F82311">
      <w:pPr>
        <w:pStyle w:val="Nagwek1"/>
      </w:pPr>
      <w:r>
        <w:t>DOŚWIADCZENIE WNIOSKODAWC</w:t>
      </w:r>
      <w:r w:rsidR="002B6BA1">
        <w:t>Y I ZESPO</w:t>
      </w:r>
      <w:r w:rsidR="00F82311">
        <w:t>Ł</w:t>
      </w:r>
      <w:r w:rsidR="002B6BA1">
        <w:t>U PROJEKTOWEGO</w:t>
      </w:r>
    </w:p>
    <w:p w14:paraId="47176CDD" w14:textId="5A1EEA7D" w:rsidR="002B6BA1" w:rsidRDefault="002B6BA1" w:rsidP="002B6BA1">
      <w:pPr>
        <w:spacing w:before="240"/>
        <w:jc w:val="both"/>
        <w:rPr>
          <w:sz w:val="20"/>
          <w:szCs w:val="20"/>
        </w:rPr>
      </w:pPr>
      <w:r w:rsidRPr="00D97668">
        <w:rPr>
          <w:sz w:val="20"/>
          <w:szCs w:val="20"/>
        </w:rPr>
        <w:t xml:space="preserve">Wymaga się, aby </w:t>
      </w:r>
      <w:r>
        <w:rPr>
          <w:sz w:val="20"/>
          <w:szCs w:val="20"/>
        </w:rPr>
        <w:t>Wnioskodawca</w:t>
      </w:r>
      <w:r w:rsidRPr="00D97668">
        <w:rPr>
          <w:sz w:val="20"/>
          <w:szCs w:val="20"/>
        </w:rPr>
        <w:t xml:space="preserve"> wykazał </w:t>
      </w:r>
      <w:r>
        <w:rPr>
          <w:sz w:val="20"/>
          <w:szCs w:val="20"/>
        </w:rPr>
        <w:t xml:space="preserve">w Tabeli </w:t>
      </w:r>
      <w:r w:rsidR="00E51FE0">
        <w:rPr>
          <w:sz w:val="20"/>
          <w:szCs w:val="20"/>
        </w:rPr>
        <w:t>H</w:t>
      </w:r>
      <w:r>
        <w:rPr>
          <w:sz w:val="20"/>
          <w:szCs w:val="20"/>
        </w:rPr>
        <w:t xml:space="preserve">.1. </w:t>
      </w:r>
      <w:r w:rsidRPr="00D97668">
        <w:rPr>
          <w:sz w:val="20"/>
          <w:szCs w:val="20"/>
        </w:rPr>
        <w:t>doświadczenie w projek</w:t>
      </w:r>
      <w:r>
        <w:rPr>
          <w:sz w:val="20"/>
          <w:szCs w:val="20"/>
        </w:rPr>
        <w:t>towaniu, budowie, modernizacji lub</w:t>
      </w:r>
      <w:r w:rsidRPr="00D97668">
        <w:rPr>
          <w:sz w:val="20"/>
          <w:szCs w:val="20"/>
        </w:rPr>
        <w:t xml:space="preserve"> eksploatacji </w:t>
      </w:r>
      <w:r>
        <w:rPr>
          <w:sz w:val="20"/>
          <w:szCs w:val="20"/>
        </w:rPr>
        <w:t>oczyszczalni ścieków komunalnych</w:t>
      </w:r>
      <w:r w:rsidRPr="00D97668">
        <w:rPr>
          <w:sz w:val="20"/>
          <w:szCs w:val="20"/>
        </w:rPr>
        <w:t xml:space="preserve">, </w:t>
      </w:r>
      <w:r w:rsidRPr="00773AC1">
        <w:rPr>
          <w:sz w:val="20"/>
          <w:szCs w:val="20"/>
          <w:u w:val="single"/>
        </w:rPr>
        <w:t>w okresie ostatnich 5 lat</w:t>
      </w:r>
      <w:r w:rsidRPr="00D97668">
        <w:rPr>
          <w:sz w:val="20"/>
          <w:szCs w:val="20"/>
        </w:rPr>
        <w:t xml:space="preserve"> przed upływem terminu składania Wniosku, a jeżeli okres prowadzenia działalności </w:t>
      </w:r>
      <w:r>
        <w:rPr>
          <w:sz w:val="20"/>
          <w:szCs w:val="20"/>
        </w:rPr>
        <w:t xml:space="preserve">Wnioskodawcy </w:t>
      </w:r>
      <w:r w:rsidRPr="00D97668">
        <w:rPr>
          <w:sz w:val="20"/>
          <w:szCs w:val="20"/>
        </w:rPr>
        <w:t>był krótszy – w tym okresie.</w:t>
      </w:r>
      <w:r>
        <w:rPr>
          <w:sz w:val="20"/>
          <w:szCs w:val="20"/>
        </w:rPr>
        <w:t xml:space="preserve"> Z</w:t>
      </w:r>
      <w:r w:rsidRPr="00D97668">
        <w:rPr>
          <w:sz w:val="20"/>
          <w:szCs w:val="20"/>
        </w:rPr>
        <w:t>amawiający wymaga, aby doświadc</w:t>
      </w:r>
      <w:r>
        <w:rPr>
          <w:sz w:val="20"/>
          <w:szCs w:val="20"/>
        </w:rPr>
        <w:t>zenie poparte było referencjami, dołączonymi do Wniosku w postaci załączników.</w:t>
      </w:r>
    </w:p>
    <w:p w14:paraId="7EC874E1" w14:textId="55F727E3" w:rsidR="002B6BA1" w:rsidRDefault="002B6BA1" w:rsidP="002B6BA1">
      <w:pPr>
        <w:rPr>
          <w:i/>
          <w:color w:val="44546A" w:themeColor="text2"/>
          <w:sz w:val="18"/>
        </w:rPr>
      </w:pPr>
      <w:r w:rsidRPr="00F5763B">
        <w:rPr>
          <w:i/>
          <w:color w:val="44546A" w:themeColor="text2"/>
          <w:sz w:val="18"/>
        </w:rPr>
        <w:t xml:space="preserve">Tabela </w:t>
      </w:r>
      <w:r>
        <w:rPr>
          <w:i/>
          <w:color w:val="44546A" w:themeColor="text2"/>
          <w:sz w:val="18"/>
        </w:rPr>
        <w:t>H</w:t>
      </w:r>
      <w:r w:rsidRPr="00F5763B">
        <w:rPr>
          <w:i/>
          <w:color w:val="44546A" w:themeColor="text2"/>
          <w:sz w:val="18"/>
        </w:rPr>
        <w:t>.</w:t>
      </w:r>
      <w:r>
        <w:rPr>
          <w:i/>
          <w:color w:val="44546A" w:themeColor="text2"/>
          <w:sz w:val="18"/>
        </w:rPr>
        <w:t>1.</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p>
    <w:tbl>
      <w:tblPr>
        <w:tblStyle w:val="Tabela-Siatka"/>
        <w:tblW w:w="9493" w:type="dxa"/>
        <w:tblLayout w:type="fixed"/>
        <w:tblLook w:val="04A0" w:firstRow="1" w:lastRow="0" w:firstColumn="1" w:lastColumn="0" w:noHBand="0" w:noVBand="1"/>
      </w:tblPr>
      <w:tblGrid>
        <w:gridCol w:w="846"/>
        <w:gridCol w:w="8647"/>
      </w:tblGrid>
      <w:tr w:rsidR="002B6BA1" w:rsidDel="004278AA" w14:paraId="1736BE1D" w14:textId="77777777" w:rsidTr="00DC16E0">
        <w:trPr>
          <w:trHeight w:val="1123"/>
          <w:tblHeader/>
        </w:trPr>
        <w:tc>
          <w:tcPr>
            <w:tcW w:w="846" w:type="dxa"/>
            <w:shd w:val="clear" w:color="auto" w:fill="A8D08D" w:themeFill="accent6" w:themeFillTint="99"/>
          </w:tcPr>
          <w:p w14:paraId="6B38CF80" w14:textId="77777777" w:rsidR="002B6BA1" w:rsidRDefault="002B6BA1" w:rsidP="00CE6245">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7D7D53C3"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4C036031" w14:textId="77777777" w:rsidR="002B6BA1" w:rsidRPr="00E8401C" w:rsidRDefault="002B6BA1" w:rsidP="00CE6245">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647" w:type="dxa"/>
            <w:shd w:val="clear" w:color="auto" w:fill="A8D08D" w:themeFill="accent6" w:themeFillTint="99"/>
            <w:vAlign w:val="center"/>
          </w:tcPr>
          <w:p w14:paraId="3E27C82A" w14:textId="77777777" w:rsidR="002B6BA1" w:rsidRPr="00D97668" w:rsidDel="004278AA" w:rsidRDefault="002B6BA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2B6BA1" w:rsidDel="004278AA" w14:paraId="49CFEBDC" w14:textId="77777777" w:rsidTr="00DC16E0">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846" w:type="dxa"/>
              </w:tcPr>
              <w:p w14:paraId="2A28239F" w14:textId="77777777" w:rsidR="002B6BA1" w:rsidRPr="001B40B5" w:rsidRDefault="002B6BA1" w:rsidP="00CE6245">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647" w:type="dxa"/>
            <w:shd w:val="clear" w:color="auto" w:fill="auto"/>
            <w:vAlign w:val="center"/>
          </w:tcPr>
          <w:p w14:paraId="60EB505E" w14:textId="77777777" w:rsidR="002B6BA1" w:rsidRPr="001B40B5" w:rsidRDefault="002B6BA1" w:rsidP="00CE6245">
            <w:pPr>
              <w:rPr>
                <w:rFonts w:cstheme="minorHAnsi"/>
                <w:i/>
                <w:sz w:val="20"/>
                <w:szCs w:val="20"/>
              </w:rPr>
            </w:pPr>
            <w:r w:rsidRPr="001B40B5">
              <w:rPr>
                <w:rFonts w:cstheme="minorHAnsi"/>
                <w:i/>
                <w:sz w:val="20"/>
                <w:szCs w:val="20"/>
              </w:rPr>
              <w:t>Opis</w:t>
            </w:r>
          </w:p>
          <w:p w14:paraId="3E771C89" w14:textId="77777777" w:rsidR="002B6BA1" w:rsidRDefault="002B6BA1" w:rsidP="00CE6245">
            <w:pPr>
              <w:pStyle w:val="Akapitzlist"/>
              <w:spacing w:before="60" w:after="60" w:line="276" w:lineRule="auto"/>
              <w:ind w:left="31"/>
              <w:jc w:val="both"/>
              <w:rPr>
                <w:rFonts w:cstheme="minorHAnsi"/>
                <w:b/>
                <w:sz w:val="20"/>
                <w:szCs w:val="20"/>
              </w:rPr>
            </w:pPr>
          </w:p>
          <w:p w14:paraId="7A8E8D4E" w14:textId="77777777" w:rsidR="002B6BA1" w:rsidRPr="00EB64B8" w:rsidDel="004278AA" w:rsidRDefault="002B6BA1" w:rsidP="00CE6245">
            <w:pPr>
              <w:rPr>
                <w:rFonts w:cstheme="minorHAnsi"/>
                <w:sz w:val="20"/>
                <w:szCs w:val="20"/>
              </w:rPr>
            </w:pPr>
          </w:p>
        </w:tc>
      </w:tr>
    </w:tbl>
    <w:p w14:paraId="75421BC2" w14:textId="5DFC94A8" w:rsidR="0032582E" w:rsidRDefault="0032582E" w:rsidP="008D263F">
      <w:pPr>
        <w:spacing w:before="240"/>
        <w:rPr>
          <w:i/>
          <w:color w:val="44546A" w:themeColor="text2"/>
          <w:sz w:val="18"/>
        </w:rPr>
      </w:pPr>
      <w:r w:rsidRPr="00F5763B">
        <w:rPr>
          <w:i/>
          <w:color w:val="44546A" w:themeColor="text2"/>
          <w:sz w:val="18"/>
        </w:rPr>
        <w:t xml:space="preserve">Tabela </w:t>
      </w:r>
      <w:r w:rsidR="00E51FE0">
        <w:rPr>
          <w:i/>
          <w:color w:val="44546A" w:themeColor="text2"/>
          <w:sz w:val="18"/>
        </w:rPr>
        <w:t>H</w:t>
      </w:r>
      <w:r w:rsidRPr="00F5763B">
        <w:rPr>
          <w:i/>
          <w:color w:val="44546A" w:themeColor="text2"/>
          <w:sz w:val="18"/>
        </w:rPr>
        <w:t>.</w:t>
      </w:r>
      <w:r w:rsidR="002B6BA1">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r w:rsidR="002B6BA1" w:rsidRPr="002B6BA1">
        <w:t xml:space="preserve"> </w:t>
      </w:r>
      <w:r w:rsidR="002B6BA1" w:rsidRPr="002B6BA1">
        <w:rPr>
          <w:i/>
          <w:color w:val="44546A" w:themeColor="text2"/>
          <w:sz w:val="18"/>
        </w:rPr>
        <w:t>w realizacji prac B+R</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2B6BA1" w:rsidRPr="00664472" w14:paraId="21BBAE69" w14:textId="77777777" w:rsidTr="00DC16E0">
        <w:trPr>
          <w:trHeight w:val="429"/>
          <w:tblHeader/>
        </w:trPr>
        <w:tc>
          <w:tcPr>
            <w:tcW w:w="739" w:type="dxa"/>
            <w:tcBorders>
              <w:bottom w:val="single" w:sz="6" w:space="0" w:color="auto"/>
              <w:right w:val="single" w:sz="4" w:space="0" w:color="auto"/>
            </w:tcBorders>
            <w:shd w:val="clear" w:color="auto" w:fill="A8D08D" w:themeFill="accent6" w:themeFillTint="99"/>
          </w:tcPr>
          <w:p w14:paraId="06BDA7AA" w14:textId="77777777" w:rsidR="002B6BA1" w:rsidRDefault="002B6BA1" w:rsidP="00CE6245">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34D5D6F6"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A469AC" w14:textId="77777777" w:rsidR="002B6BA1" w:rsidRPr="00CC3507" w:rsidRDefault="002B6BA1" w:rsidP="00CE6245">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40AC0153" w14:textId="2AE3200A" w:rsidR="002B6BA1" w:rsidRPr="0032582E" w:rsidRDefault="002B6BA1" w:rsidP="002B6BA1">
            <w:pPr>
              <w:jc w:val="center"/>
              <w:rPr>
                <w:rFonts w:cstheme="minorHAnsi"/>
                <w:b/>
                <w:color w:val="000000" w:themeColor="text1"/>
                <w:sz w:val="20"/>
                <w:szCs w:val="20"/>
              </w:rPr>
            </w:pPr>
            <w:r w:rsidRPr="0032582E">
              <w:rPr>
                <w:rFonts w:cstheme="minorHAnsi"/>
                <w:b/>
                <w:color w:val="000000" w:themeColor="text1"/>
                <w:sz w:val="20"/>
                <w:szCs w:val="20"/>
              </w:rPr>
              <w:t xml:space="preserve">Opis </w:t>
            </w:r>
            <w:r>
              <w:rPr>
                <w:rFonts w:cstheme="minorHAnsi"/>
                <w:b/>
                <w:color w:val="000000" w:themeColor="text1"/>
                <w:sz w:val="20"/>
                <w:szCs w:val="20"/>
              </w:rPr>
              <w:t xml:space="preserve">doświadczenia Wykonawcy w realizacji </w:t>
            </w:r>
            <w:r w:rsidR="002C1B42">
              <w:rPr>
                <w:rFonts w:cstheme="minorHAnsi"/>
                <w:b/>
                <w:color w:val="000000" w:themeColor="text1"/>
                <w:sz w:val="20"/>
                <w:szCs w:val="20"/>
              </w:rPr>
              <w:t>P</w:t>
            </w:r>
            <w:r w:rsidR="002C1B42" w:rsidRPr="0032582E">
              <w:rPr>
                <w:rFonts w:cstheme="minorHAnsi"/>
                <w:b/>
                <w:color w:val="000000" w:themeColor="text1"/>
                <w:sz w:val="20"/>
                <w:szCs w:val="20"/>
              </w:rPr>
              <w:t>r</w:t>
            </w:r>
            <w:r w:rsidR="002C1B42">
              <w:rPr>
                <w:rFonts w:cstheme="minorHAnsi"/>
                <w:b/>
                <w:color w:val="000000" w:themeColor="text1"/>
                <w:sz w:val="20"/>
                <w:szCs w:val="20"/>
              </w:rPr>
              <w:t xml:space="preserve">ac </w:t>
            </w:r>
            <w:r>
              <w:rPr>
                <w:rFonts w:cstheme="minorHAnsi"/>
                <w:b/>
                <w:color w:val="000000" w:themeColor="text1"/>
                <w:sz w:val="20"/>
                <w:szCs w:val="20"/>
              </w:rPr>
              <w:t xml:space="preserve">B+R </w:t>
            </w:r>
          </w:p>
        </w:tc>
      </w:tr>
      <w:tr w:rsidR="002B6BA1" w:rsidRPr="00664472" w14:paraId="25BF5DC7" w14:textId="77777777" w:rsidTr="00DC16E0">
        <w:trPr>
          <w:trHeight w:val="1950"/>
          <w:tblHeader/>
        </w:trPr>
        <w:tc>
          <w:tcPr>
            <w:tcW w:w="739" w:type="dxa"/>
            <w:tcBorders>
              <w:bottom w:val="single" w:sz="6" w:space="0" w:color="auto"/>
              <w:right w:val="single" w:sz="4" w:space="0" w:color="auto"/>
            </w:tcBorders>
            <w:shd w:val="clear" w:color="auto" w:fill="A8D08D" w:themeFill="accent6" w:themeFillTint="99"/>
          </w:tcPr>
          <w:p w14:paraId="7FA5DF37" w14:textId="77777777" w:rsidR="002B6BA1" w:rsidRPr="00DE04E9" w:rsidRDefault="002B6BA1" w:rsidP="00CE6245">
            <w:pPr>
              <w:jc w:val="center"/>
              <w:rPr>
                <w:rFonts w:cstheme="minorHAnsi"/>
                <w:bCs/>
                <w:sz w:val="12"/>
                <w:szCs w:val="12"/>
              </w:rPr>
            </w:pPr>
          </w:p>
        </w:tc>
        <w:tc>
          <w:tcPr>
            <w:tcW w:w="8789" w:type="dxa"/>
            <w:gridSpan w:val="3"/>
            <w:tcBorders>
              <w:right w:val="single" w:sz="4" w:space="0" w:color="auto"/>
            </w:tcBorders>
            <w:shd w:val="clear" w:color="auto" w:fill="A8D08D" w:themeFill="accent6" w:themeFillTint="99"/>
            <w:vAlign w:val="center"/>
          </w:tcPr>
          <w:p w14:paraId="19712C5B" w14:textId="6650DDAC" w:rsidR="002B6BA1" w:rsidRPr="002B6BA1" w:rsidRDefault="002B6BA1" w:rsidP="002B6BA1">
            <w:pPr>
              <w:spacing w:before="240"/>
              <w:jc w:val="both"/>
              <w:rPr>
                <w:sz w:val="20"/>
                <w:szCs w:val="20"/>
              </w:rPr>
            </w:pPr>
            <w:r w:rsidRPr="67571B8F">
              <w:rPr>
                <w:sz w:val="20"/>
                <w:szCs w:val="20"/>
              </w:rPr>
              <w:t>Zamawiający wymaga</w:t>
            </w:r>
            <w:r w:rsidR="6091E473" w:rsidRPr="67571B8F">
              <w:rPr>
                <w:sz w:val="20"/>
                <w:szCs w:val="20"/>
              </w:rPr>
              <w:t>,</w:t>
            </w:r>
            <w:r w:rsidRPr="67571B8F">
              <w:rPr>
                <w:sz w:val="20"/>
                <w:szCs w:val="20"/>
              </w:rPr>
              <w:t xml:space="preserve"> aby W</w:t>
            </w:r>
            <w:r w:rsidR="00E51FE0" w:rsidRPr="67571B8F">
              <w:rPr>
                <w:sz w:val="20"/>
                <w:szCs w:val="20"/>
              </w:rPr>
              <w:t>nioskodawca wykazał w Tabeli H</w:t>
            </w:r>
            <w:r w:rsidRPr="67571B8F">
              <w:rPr>
                <w:sz w:val="20"/>
                <w:szCs w:val="20"/>
              </w:rPr>
              <w:t xml:space="preserve">.2. doświadczenie w prowadzeniu </w:t>
            </w:r>
            <w:r w:rsidR="005B4DAF">
              <w:rPr>
                <w:sz w:val="20"/>
                <w:szCs w:val="20"/>
              </w:rPr>
              <w:t>P</w:t>
            </w:r>
            <w:r w:rsidR="005B4DAF" w:rsidRPr="67571B8F">
              <w:rPr>
                <w:sz w:val="20"/>
                <w:szCs w:val="20"/>
              </w:rPr>
              <w:t xml:space="preserve">rac </w:t>
            </w:r>
            <w:r w:rsidRPr="67571B8F">
              <w:rPr>
                <w:sz w:val="20"/>
                <w:szCs w:val="20"/>
              </w:rPr>
              <w:t xml:space="preserve">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w:t>
            </w:r>
            <w:r w:rsidRPr="67571B8F">
              <w:rPr>
                <w:sz w:val="20"/>
                <w:szCs w:val="20"/>
                <w:u w:val="single"/>
              </w:rPr>
              <w:t>okresie ostatnich 5 lat</w:t>
            </w:r>
            <w:r w:rsidRPr="67571B8F">
              <w:rPr>
                <w:sz w:val="20"/>
                <w:szCs w:val="20"/>
              </w:rPr>
              <w:t xml:space="preserve"> przed upływem terminu składania Wniosku, a jeżeli okres prowadzenia działalności był krótszy – w tym okresie (doświadczenie musi być poparte referencjami, dołączonymi do Wniosku w postaci załączników).</w:t>
            </w:r>
          </w:p>
        </w:tc>
      </w:tr>
      <w:tr w:rsidR="002B6BA1" w:rsidRPr="00664472" w14:paraId="3CC8988F" w14:textId="77777777" w:rsidTr="00DC16E0">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9AB1F98" w14:textId="77777777" w:rsidR="002B6BA1" w:rsidRPr="00CC3507"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64E7F60A" w14:textId="77777777" w:rsidR="002B6BA1" w:rsidRPr="00AC04D9" w:rsidRDefault="002B6BA1" w:rsidP="00BF4236">
            <w:pPr>
              <w:pStyle w:val="Akapitzlist"/>
              <w:numPr>
                <w:ilvl w:val="0"/>
                <w:numId w:val="28"/>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1D6C616"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Nazwa/Tytuł projektu</w:t>
            </w:r>
          </w:p>
        </w:tc>
        <w:tc>
          <w:tcPr>
            <w:tcW w:w="5585" w:type="dxa"/>
            <w:tcBorders>
              <w:top w:val="single" w:sz="4" w:space="0" w:color="auto"/>
              <w:right w:val="single" w:sz="4" w:space="0" w:color="auto"/>
            </w:tcBorders>
          </w:tcPr>
          <w:sdt>
            <w:sdtPr>
              <w:rPr>
                <w:rFonts w:cstheme="minorHAnsi"/>
                <w:b/>
                <w:sz w:val="20"/>
                <w:szCs w:val="20"/>
              </w:rPr>
              <w:id w:val="-1758196276"/>
              <w:placeholder>
                <w:docPart w:val="0CEE0D810EAB4C29B51518037A85AE1E"/>
              </w:placeholder>
              <w:showingPlcHdr/>
            </w:sdtPr>
            <w:sdtEndPr/>
            <w:sdtContent>
              <w:p w14:paraId="1779F56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67571B8F" w14:textId="77777777" w:rsidR="67571B8F" w:rsidRDefault="67571B8F"/>
        </w:tc>
      </w:tr>
      <w:tr w:rsidR="002B6BA1" w:rsidRPr="00664472" w14:paraId="764EEA93" w14:textId="77777777" w:rsidTr="00DC16E0">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76917080"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495D470"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4303A2EE" w14:textId="0808D68B" w:rsidR="002B6BA1" w:rsidRPr="008E24EC" w:rsidRDefault="002B6BA1" w:rsidP="00CE6245">
            <w:pPr>
              <w:spacing w:before="60" w:after="60" w:line="240" w:lineRule="auto"/>
              <w:rPr>
                <w:rFonts w:cstheme="minorHAnsi"/>
                <w:sz w:val="20"/>
                <w:szCs w:val="20"/>
              </w:rPr>
            </w:pPr>
            <w:r w:rsidRPr="008E24EC">
              <w:rPr>
                <w:rFonts w:cstheme="minorHAnsi"/>
                <w:sz w:val="20"/>
                <w:szCs w:val="20"/>
              </w:rPr>
              <w:t>Opis projektu ze wskazaniem działań badawczo-rozwojowych</w:t>
            </w:r>
            <w:r>
              <w:rPr>
                <w:rFonts w:cstheme="minorHAnsi"/>
                <w:sz w:val="20"/>
                <w:szCs w:val="20"/>
              </w:rPr>
              <w:t xml:space="preserve"> (wskazanie obszaru badawczego)</w:t>
            </w:r>
          </w:p>
        </w:tc>
        <w:tc>
          <w:tcPr>
            <w:tcW w:w="5585" w:type="dxa"/>
            <w:tcBorders>
              <w:top w:val="single" w:sz="4" w:space="0" w:color="auto"/>
              <w:right w:val="single" w:sz="4" w:space="0" w:color="auto"/>
            </w:tcBorders>
          </w:tcPr>
          <w:sdt>
            <w:sdtPr>
              <w:rPr>
                <w:rFonts w:cstheme="minorHAnsi"/>
                <w:b/>
                <w:sz w:val="20"/>
                <w:szCs w:val="20"/>
              </w:rPr>
              <w:id w:val="119890049"/>
              <w:placeholder>
                <w:docPart w:val="150D959D412F40BFA1E1ED98A1E4EEFE"/>
              </w:placeholder>
              <w:showingPlcHdr/>
            </w:sdtPr>
            <w:sdtEndPr/>
            <w:sdtContent>
              <w:p w14:paraId="7D8E60EB"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5A291D1E" w14:textId="77777777" w:rsidR="002B6BA1" w:rsidRPr="008E24EC" w:rsidRDefault="002B6BA1" w:rsidP="00CE6245">
            <w:pPr>
              <w:rPr>
                <w:rFonts w:cstheme="minorHAnsi"/>
                <w:color w:val="000000" w:themeColor="text1"/>
                <w:sz w:val="20"/>
                <w:szCs w:val="20"/>
              </w:rPr>
            </w:pPr>
          </w:p>
        </w:tc>
      </w:tr>
      <w:tr w:rsidR="002B6BA1" w:rsidRPr="00664472" w14:paraId="1CC293F1" w14:textId="77777777" w:rsidTr="00DC16E0">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4C8A1212"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7E4225D"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6074438"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Budżet projektu brutto</w:t>
            </w:r>
          </w:p>
        </w:tc>
        <w:tc>
          <w:tcPr>
            <w:tcW w:w="5585" w:type="dxa"/>
            <w:tcBorders>
              <w:top w:val="single" w:sz="4" w:space="0" w:color="auto"/>
              <w:right w:val="single" w:sz="4" w:space="0" w:color="auto"/>
            </w:tcBorders>
          </w:tcPr>
          <w:sdt>
            <w:sdtPr>
              <w:rPr>
                <w:rFonts w:cstheme="minorHAnsi"/>
                <w:b/>
                <w:sz w:val="20"/>
                <w:szCs w:val="20"/>
              </w:rPr>
              <w:id w:val="759410078"/>
              <w:placeholder>
                <w:docPart w:val="B1ACC84C18EA4A64BA995EB82A50AA97"/>
              </w:placeholder>
              <w:showingPlcHdr/>
            </w:sdtPr>
            <w:sdtEndPr/>
            <w:sdtContent>
              <w:p w14:paraId="4FD0EA8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2DB58B53" w14:textId="77777777" w:rsidR="67571B8F" w:rsidRDefault="67571B8F"/>
        </w:tc>
      </w:tr>
      <w:tr w:rsidR="002B6BA1" w:rsidRPr="00664472" w14:paraId="54B42303" w14:textId="77777777" w:rsidTr="00DC16E0">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B235ED"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22CBB9D7"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7CA52094"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Okres realizacji projektu</w:t>
            </w:r>
          </w:p>
        </w:tc>
        <w:tc>
          <w:tcPr>
            <w:tcW w:w="5585" w:type="dxa"/>
            <w:vAlign w:val="center"/>
          </w:tcPr>
          <w:sdt>
            <w:sdtPr>
              <w:rPr>
                <w:rFonts w:cstheme="minorHAnsi"/>
                <w:b/>
                <w:sz w:val="20"/>
                <w:szCs w:val="20"/>
              </w:rPr>
              <w:id w:val="-720286266"/>
              <w:placeholder>
                <w:docPart w:val="563AF52987174367850F9C0A4F17E9F7"/>
              </w:placeholder>
              <w:showingPlcHdr/>
            </w:sdtPr>
            <w:sdtEndPr/>
            <w:sdtContent>
              <w:p w14:paraId="65DFC5CC"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31BFF82C" w14:textId="77777777" w:rsidR="67571B8F" w:rsidRDefault="67571B8F"/>
        </w:tc>
      </w:tr>
      <w:tr w:rsidR="002B6BA1" w:rsidRPr="00664472" w14:paraId="7A587A70" w14:textId="77777777" w:rsidTr="00DC16E0">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1DB00641"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04ECAF21"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07072B5B"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Rola w projekcie (np. za realizację jakich zadań</w:t>
            </w:r>
            <w:r>
              <w:rPr>
                <w:rFonts w:cstheme="minorHAnsi"/>
                <w:sz w:val="20"/>
                <w:szCs w:val="20"/>
              </w:rPr>
              <w:t xml:space="preserve"> </w:t>
            </w:r>
            <w:r w:rsidRPr="008E24EC">
              <w:rPr>
                <w:rFonts w:cstheme="minorHAnsi"/>
                <w:sz w:val="20"/>
                <w:szCs w:val="20"/>
              </w:rPr>
              <w:t>w projekcie odpowiadał</w:t>
            </w:r>
            <w:r>
              <w:rPr>
                <w:rFonts w:cstheme="minorHAnsi"/>
                <w:sz w:val="20"/>
                <w:szCs w:val="20"/>
              </w:rPr>
              <w:t xml:space="preserve"> Wnioskodawca</w:t>
            </w:r>
            <w:r w:rsidRPr="008E24EC">
              <w:rPr>
                <w:rFonts w:cstheme="minorHAnsi"/>
                <w:sz w:val="20"/>
                <w:szCs w:val="20"/>
              </w:rPr>
              <w:t xml:space="preserve">) </w:t>
            </w:r>
          </w:p>
        </w:tc>
        <w:tc>
          <w:tcPr>
            <w:tcW w:w="5585" w:type="dxa"/>
            <w:vAlign w:val="center"/>
          </w:tcPr>
          <w:sdt>
            <w:sdtPr>
              <w:rPr>
                <w:rFonts w:cstheme="minorHAnsi"/>
                <w:b/>
                <w:sz w:val="20"/>
                <w:szCs w:val="20"/>
              </w:rPr>
              <w:id w:val="987517376"/>
              <w:placeholder>
                <w:docPart w:val="B04B64425D8C498BA4A0D6FD1611A53E"/>
              </w:placeholder>
              <w:showingPlcHdr/>
            </w:sdtPr>
            <w:sdtEndPr/>
            <w:sdtContent>
              <w:p w14:paraId="3916F589"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40D65A71" w14:textId="77777777" w:rsidR="002B6BA1" w:rsidRPr="008E24EC" w:rsidRDefault="002B6BA1" w:rsidP="00CE6245">
            <w:pPr>
              <w:pStyle w:val="Akapitzlist"/>
              <w:spacing w:before="60" w:after="60" w:line="276" w:lineRule="auto"/>
              <w:ind w:left="31"/>
              <w:jc w:val="both"/>
              <w:rPr>
                <w:rFonts w:cstheme="minorHAnsi"/>
                <w:b/>
                <w:sz w:val="20"/>
                <w:szCs w:val="20"/>
              </w:rPr>
            </w:pPr>
          </w:p>
        </w:tc>
      </w:tr>
    </w:tbl>
    <w:p w14:paraId="05DC028E" w14:textId="77777777" w:rsidR="00881F43" w:rsidRDefault="00881F43" w:rsidP="00C234B7">
      <w:pPr>
        <w:pStyle w:val="Legenda"/>
        <w:keepNext/>
      </w:pPr>
    </w:p>
    <w:p w14:paraId="0F030FA4" w14:textId="44A84140" w:rsidR="00C234B7" w:rsidRDefault="00C234B7" w:rsidP="00C234B7">
      <w:pPr>
        <w:pStyle w:val="Legenda"/>
        <w:keepNext/>
      </w:pPr>
      <w:r>
        <w:t xml:space="preserve">Tabela </w:t>
      </w:r>
      <w:r w:rsidR="00E51FE0">
        <w:t>H</w:t>
      </w:r>
      <w:r w:rsidR="002B6BA1">
        <w:t>.3</w:t>
      </w:r>
      <w:r>
        <w:t>. Zespół Projektowy</w:t>
      </w:r>
      <w:r w:rsidR="002B6BA1">
        <w:t>.</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C234B7" w:rsidRPr="00664472" w14:paraId="30931E92" w14:textId="77777777" w:rsidTr="00DC16E0">
        <w:trPr>
          <w:trHeight w:val="429"/>
        </w:trPr>
        <w:tc>
          <w:tcPr>
            <w:tcW w:w="739" w:type="dxa"/>
            <w:tcBorders>
              <w:bottom w:val="single" w:sz="6" w:space="0" w:color="auto"/>
              <w:right w:val="single" w:sz="4" w:space="0" w:color="auto"/>
            </w:tcBorders>
            <w:shd w:val="clear" w:color="auto" w:fill="A8D08D" w:themeFill="accent6" w:themeFillTint="99"/>
          </w:tcPr>
          <w:p w14:paraId="037BC4D9" w14:textId="77777777" w:rsidR="00C234B7" w:rsidRDefault="00C234B7" w:rsidP="00CE6245">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14:paraId="3E3B6A23" w14:textId="77777777" w:rsidR="00C234B7" w:rsidRPr="00DE04E9" w:rsidRDefault="00C234B7"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8638820" w14:textId="77777777" w:rsidR="00C234B7" w:rsidRPr="00E8401C" w:rsidRDefault="00C234B7" w:rsidP="00CE6245">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136BFB44" w14:textId="77777777" w:rsidR="00C234B7" w:rsidRPr="004B2A69" w:rsidRDefault="00C234B7"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C234B7" w:rsidRPr="001B40B5" w14:paraId="315E5957" w14:textId="77777777" w:rsidTr="00DC16E0">
        <w:trPr>
          <w:trHeight w:val="429"/>
        </w:trPr>
        <w:tc>
          <w:tcPr>
            <w:tcW w:w="739" w:type="dxa"/>
            <w:tcBorders>
              <w:right w:val="single" w:sz="4" w:space="0" w:color="auto"/>
              <w:tr2bl w:val="single" w:sz="4" w:space="0" w:color="auto"/>
            </w:tcBorders>
            <w:shd w:val="clear" w:color="auto" w:fill="A8D08D" w:themeFill="accent6" w:themeFillTint="99"/>
          </w:tcPr>
          <w:p w14:paraId="170889BA" w14:textId="77777777" w:rsidR="00C234B7" w:rsidRPr="001B40B5" w:rsidRDefault="00C234B7" w:rsidP="00CE6245">
            <w:pPr>
              <w:jc w:val="both"/>
              <w:rPr>
                <w:rFonts w:cstheme="minorHAnsi"/>
                <w:color w:val="000000" w:themeColor="text1"/>
                <w:sz w:val="20"/>
                <w:szCs w:val="20"/>
              </w:rPr>
            </w:pPr>
          </w:p>
        </w:tc>
        <w:tc>
          <w:tcPr>
            <w:tcW w:w="8789" w:type="dxa"/>
            <w:gridSpan w:val="3"/>
            <w:tcBorders>
              <w:right w:val="single" w:sz="4" w:space="0" w:color="auto"/>
            </w:tcBorders>
            <w:shd w:val="clear" w:color="auto" w:fill="A8D08D" w:themeFill="accent6" w:themeFillTint="99"/>
            <w:vAlign w:val="center"/>
          </w:tcPr>
          <w:p w14:paraId="3D98715F" w14:textId="77777777"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1C422A52" w14:textId="5B052532"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Dla każdego z Członków Zespołu Projektowego Wnios</w:t>
            </w:r>
            <w:r>
              <w:rPr>
                <w:rFonts w:cstheme="minorHAnsi"/>
                <w:color w:val="000000" w:themeColor="text1"/>
                <w:sz w:val="20"/>
                <w:szCs w:val="20"/>
              </w:rPr>
              <w:t xml:space="preserve">kodawca wypełnia osobną tabelę </w:t>
            </w:r>
            <w:r w:rsidR="00B40446">
              <w:rPr>
                <w:rFonts w:cstheme="minorHAnsi"/>
                <w:color w:val="000000" w:themeColor="text1"/>
                <w:sz w:val="20"/>
                <w:szCs w:val="20"/>
              </w:rPr>
              <w:t>H.3</w:t>
            </w:r>
            <w:r w:rsidRPr="001B40B5">
              <w:rPr>
                <w:rFonts w:cstheme="minorHAnsi"/>
                <w:color w:val="000000" w:themeColor="text1"/>
                <w:sz w:val="20"/>
                <w:szCs w:val="20"/>
              </w:rPr>
              <w:t>.</w:t>
            </w:r>
            <w:r>
              <w:rPr>
                <w:rFonts w:cstheme="minorHAnsi"/>
                <w:color w:val="000000" w:themeColor="text1"/>
                <w:sz w:val="20"/>
                <w:szCs w:val="20"/>
              </w:rPr>
              <w:t xml:space="preserve"> Wnioskodawca dodatkowo załącza do Wniosku dokumenty potwierdzające doświadczenie Członków Zespołu Projektowego (np. CV lub referencje), kopie</w:t>
            </w:r>
            <w:r w:rsidRPr="001B40B5">
              <w:rPr>
                <w:rFonts w:cstheme="minorHAnsi"/>
                <w:color w:val="000000" w:themeColor="text1"/>
                <w:sz w:val="20"/>
                <w:szCs w:val="20"/>
              </w:rPr>
              <w:t xml:space="preserve"> uprawnień zawodowych (jeśli i</w:t>
            </w:r>
            <w:r>
              <w:rPr>
                <w:rFonts w:cstheme="minorHAnsi"/>
                <w:color w:val="000000" w:themeColor="text1"/>
                <w:sz w:val="20"/>
                <w:szCs w:val="20"/>
              </w:rPr>
              <w:t>ch posiadanie jest wymagane),</w:t>
            </w:r>
            <w:r w:rsidRPr="001B40B5">
              <w:rPr>
                <w:rFonts w:cstheme="minorHAnsi"/>
                <w:color w:val="000000" w:themeColor="text1"/>
                <w:sz w:val="20"/>
                <w:szCs w:val="20"/>
              </w:rPr>
              <w:t xml:space="preserve"> certyfikatów </w:t>
            </w:r>
            <w:r>
              <w:rPr>
                <w:rFonts w:cstheme="minorHAnsi"/>
                <w:color w:val="000000" w:themeColor="text1"/>
                <w:sz w:val="20"/>
                <w:szCs w:val="20"/>
              </w:rPr>
              <w:t>lub innych dokumentów, które uwiarygodniają przedstawiane informacje.</w:t>
            </w:r>
          </w:p>
        </w:tc>
      </w:tr>
      <w:tr w:rsidR="00C234B7" w:rsidRPr="00664472" w14:paraId="774D6A65" w14:textId="77777777" w:rsidTr="00DC16E0">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0B963860" w14:textId="77777777" w:rsidR="00C234B7" w:rsidRPr="00D97668" w:rsidRDefault="00C234B7"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1CFD5F38" w14:textId="77777777" w:rsidR="00C234B7" w:rsidRPr="00D97668" w:rsidRDefault="00C234B7" w:rsidP="00BF4236">
            <w:pPr>
              <w:numPr>
                <w:ilvl w:val="0"/>
                <w:numId w:val="6"/>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F3A9E7E"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5585" w:type="dxa"/>
            <w:tcBorders>
              <w:top w:val="single" w:sz="4" w:space="0" w:color="auto"/>
              <w:right w:val="single" w:sz="4" w:space="0" w:color="auto"/>
            </w:tcBorders>
          </w:tcPr>
          <w:sdt>
            <w:sdtPr>
              <w:rPr>
                <w:rFonts w:cstheme="minorHAnsi"/>
                <w:b/>
                <w:sz w:val="20"/>
                <w:szCs w:val="20"/>
              </w:rPr>
              <w:id w:val="-524086116"/>
              <w:placeholder>
                <w:docPart w:val="ABEF8CCC1D184E7BA23269E2F15B5284"/>
              </w:placeholder>
              <w:showingPlcHdr/>
            </w:sdtPr>
            <w:sdtEndPr/>
            <w:sdtContent>
              <w:p w14:paraId="46DF15A0"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6091E473" w14:textId="77777777" w:rsidR="67571B8F" w:rsidRDefault="67571B8F"/>
        </w:tc>
      </w:tr>
      <w:tr w:rsidR="00C234B7" w:rsidRPr="00664472" w14:paraId="7A1881F4" w14:textId="77777777" w:rsidTr="00DC16E0">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A8D08D" w:themeFill="accent6" w:themeFillTint="99"/>
              </w:tcPr>
              <w:p w14:paraId="6FF7ABA2"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B806B4D"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58A12FC7" w14:textId="16691BBE" w:rsidR="00C234B7" w:rsidRPr="00D97668" w:rsidRDefault="00C234B7"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5585" w:type="dxa"/>
            <w:tcBorders>
              <w:top w:val="single" w:sz="4" w:space="0" w:color="auto"/>
              <w:right w:val="single" w:sz="4" w:space="0" w:color="auto"/>
            </w:tcBorders>
          </w:tcPr>
          <w:sdt>
            <w:sdtPr>
              <w:rPr>
                <w:rFonts w:cstheme="minorHAnsi"/>
                <w:b/>
                <w:sz w:val="20"/>
                <w:szCs w:val="20"/>
              </w:rPr>
              <w:id w:val="-186444487"/>
              <w:placeholder>
                <w:docPart w:val="3AED14EFA8844491B7CD8854B1476CF1"/>
              </w:placeholder>
            </w:sdtPr>
            <w:sdtEndPr/>
            <w:sdtContent>
              <w:p w14:paraId="3AB2D815"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43CF66CD" w14:textId="77777777" w:rsidR="67571B8F" w:rsidRDefault="67571B8F"/>
        </w:tc>
      </w:tr>
      <w:tr w:rsidR="00C234B7" w:rsidRPr="00664472" w14:paraId="073AF755" w14:textId="77777777" w:rsidTr="00DC16E0">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193E762A"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C47DAF0"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BA6ED13"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5585" w:type="dxa"/>
            <w:tcBorders>
              <w:top w:val="single" w:sz="4" w:space="0" w:color="auto"/>
              <w:right w:val="single" w:sz="4" w:space="0" w:color="auto"/>
            </w:tcBorders>
          </w:tcPr>
          <w:sdt>
            <w:sdtPr>
              <w:rPr>
                <w:rFonts w:cstheme="minorHAnsi"/>
                <w:b/>
                <w:sz w:val="20"/>
                <w:szCs w:val="20"/>
              </w:rPr>
              <w:id w:val="-2018220446"/>
              <w:placeholder>
                <w:docPart w:val="F85040B6F4304E7486C0067595545C6A"/>
              </w:placeholder>
              <w:showingPlcHdr/>
            </w:sdtPr>
            <w:sdtEndPr/>
            <w:sdtContent>
              <w:p w14:paraId="0DE1BB1C"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27D3E668" w14:textId="77777777" w:rsidR="00C234B7" w:rsidRPr="00D97668" w:rsidRDefault="00C234B7" w:rsidP="00CE6245">
            <w:pPr>
              <w:rPr>
                <w:rFonts w:cstheme="minorHAnsi"/>
                <w:color w:val="000000" w:themeColor="text1"/>
                <w:sz w:val="20"/>
                <w:szCs w:val="20"/>
              </w:rPr>
            </w:pPr>
          </w:p>
        </w:tc>
      </w:tr>
      <w:tr w:rsidR="00C234B7" w:rsidRPr="00664472" w14:paraId="4F03FAF4" w14:textId="77777777" w:rsidTr="00DC16E0">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D9D9D9" w:themeFill="background1" w:themeFillShade="D9"/>
              </w:tcPr>
              <w:p w14:paraId="7C2F194B"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35EA52E6"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797B16BF"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5585" w:type="dxa"/>
            <w:tcBorders>
              <w:top w:val="single" w:sz="4" w:space="0" w:color="auto"/>
              <w:right w:val="single" w:sz="4" w:space="0" w:color="auto"/>
            </w:tcBorders>
          </w:tcPr>
          <w:sdt>
            <w:sdtPr>
              <w:rPr>
                <w:rFonts w:cstheme="minorHAnsi"/>
                <w:b/>
                <w:sz w:val="20"/>
                <w:szCs w:val="20"/>
              </w:rPr>
              <w:id w:val="675624167"/>
              <w:placeholder>
                <w:docPart w:val="352240F0069840EAB13D3E83F8A04906"/>
              </w:placeholder>
              <w:showingPlcHdr/>
            </w:sdtPr>
            <w:sdtEndPr/>
            <w:sdtContent>
              <w:p w14:paraId="02248B63"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5B94F724" w14:textId="77777777" w:rsidR="67571B8F" w:rsidRDefault="67571B8F"/>
        </w:tc>
      </w:tr>
    </w:tbl>
    <w:p w14:paraId="76A693FE" w14:textId="77777777" w:rsidR="00E247B3" w:rsidRDefault="00E247B3" w:rsidP="001B344C"/>
    <w:p w14:paraId="4E7E0601" w14:textId="77777777" w:rsidR="002B6BA1" w:rsidRPr="002D21DE" w:rsidRDefault="002B6BA1" w:rsidP="002B6BA1">
      <w:pPr>
        <w:pStyle w:val="Nagwek1"/>
      </w:pPr>
      <w:r w:rsidRPr="002D21DE">
        <w:t xml:space="preserve">OŚWIADCZENIE O </w:t>
      </w:r>
      <w:r>
        <w:t>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77777777" w:rsidR="002B6BA1" w:rsidRDefault="002B6BA1" w:rsidP="002B6BA1">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04ACDFD1" w14:textId="77777777" w:rsidR="002B6BA1" w:rsidRDefault="007B56AA" w:rsidP="002B6BA1">
      <w:pPr>
        <w:ind w:left="283"/>
      </w:pPr>
      <w:sdt>
        <w:sdtPr>
          <w:id w:val="-706329414"/>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samodzielnie;</w:t>
      </w:r>
    </w:p>
    <w:p w14:paraId="77131849" w14:textId="77777777" w:rsidR="002B6BA1" w:rsidRDefault="007B56AA"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hint="eastAsia"/>
            </w:rPr>
            <w:t>☐</w:t>
          </w:r>
        </w:sdtContent>
      </w:sdt>
      <w:r w:rsidR="002B6BA1">
        <w:tab/>
        <w:t xml:space="preserve">przy udziale podwykonawcy/ów w zakresie** </w:t>
      </w:r>
    </w:p>
    <w:tbl>
      <w:tblPr>
        <w:tblStyle w:val="Tabela-Siatka"/>
        <w:tblW w:w="0" w:type="auto"/>
        <w:tblInd w:w="283" w:type="dxa"/>
        <w:tblLook w:val="04A0" w:firstRow="1" w:lastRow="0" w:firstColumn="1" w:lastColumn="0" w:noHBand="0" w:noVBand="1"/>
      </w:tblPr>
      <w:tblGrid>
        <w:gridCol w:w="727"/>
        <w:gridCol w:w="555"/>
        <w:gridCol w:w="1983"/>
        <w:gridCol w:w="3762"/>
        <w:gridCol w:w="1752"/>
      </w:tblGrid>
      <w:tr w:rsidR="002B6BA1" w14:paraId="75455142" w14:textId="77777777" w:rsidTr="002B6BA1">
        <w:tc>
          <w:tcPr>
            <w:tcW w:w="717" w:type="dxa"/>
            <w:shd w:val="clear" w:color="auto" w:fill="A8D08D" w:themeFill="accent6" w:themeFillTint="99"/>
            <w:vAlign w:val="center"/>
          </w:tcPr>
          <w:p w14:paraId="32978DAD" w14:textId="77777777" w:rsidR="002B6BA1" w:rsidRPr="002B6BA1" w:rsidRDefault="002B6BA1" w:rsidP="002B6BA1">
            <w:pPr>
              <w:jc w:val="center"/>
              <w:rPr>
                <w:rFonts w:cstheme="minorHAnsi"/>
                <w:b/>
                <w:bCs/>
                <w:sz w:val="12"/>
                <w:szCs w:val="12"/>
              </w:rPr>
            </w:pPr>
            <w:r w:rsidRPr="002B6BA1">
              <w:rPr>
                <w:rFonts w:cstheme="minorHAnsi"/>
                <w:b/>
                <w:bCs/>
                <w:sz w:val="12"/>
                <w:szCs w:val="12"/>
              </w:rPr>
              <w:t>Tajemnica przedsię-biorstwa?</w:t>
            </w:r>
          </w:p>
          <w:p w14:paraId="7B22E1B6" w14:textId="77777777" w:rsidR="002B6BA1" w:rsidRPr="002B6BA1" w:rsidRDefault="002B6BA1" w:rsidP="002B6BA1">
            <w:pPr>
              <w:jc w:val="center"/>
              <w:rPr>
                <w:rFonts w:cstheme="minorHAnsi"/>
                <w:b/>
                <w:color w:val="44546A" w:themeColor="text2"/>
                <w:sz w:val="12"/>
                <w:szCs w:val="12"/>
              </w:rPr>
            </w:pPr>
            <w:r w:rsidRPr="002B6BA1">
              <w:rPr>
                <w:rFonts w:cstheme="minorHAnsi"/>
                <w:b/>
                <w:bCs/>
                <w:sz w:val="12"/>
                <w:szCs w:val="12"/>
              </w:rPr>
              <w:t>(</w:t>
            </w:r>
            <w:r w:rsidRPr="002B6BA1">
              <w:rPr>
                <w:rFonts w:ascii="Wingdings" w:eastAsia="Wingdings" w:hAnsi="Wingdings" w:cstheme="minorHAnsi"/>
                <w:b/>
                <w:color w:val="44546A" w:themeColor="text2"/>
                <w:sz w:val="12"/>
                <w:szCs w:val="12"/>
              </w:rPr>
              <w:t></w:t>
            </w:r>
            <w:r w:rsidRPr="002B6BA1">
              <w:rPr>
                <w:rFonts w:cstheme="minorHAnsi"/>
                <w:b/>
                <w:color w:val="44546A" w:themeColor="text2"/>
                <w:sz w:val="12"/>
                <w:szCs w:val="12"/>
              </w:rPr>
              <w:t>= tak</w:t>
            </w:r>
          </w:p>
          <w:p w14:paraId="043A0858" w14:textId="77777777" w:rsidR="002B6BA1" w:rsidRPr="002B6BA1" w:rsidRDefault="002B6BA1" w:rsidP="002B6BA1">
            <w:pPr>
              <w:jc w:val="center"/>
              <w:rPr>
                <w:b/>
              </w:rPr>
            </w:pPr>
            <w:r w:rsidRPr="002B6BA1">
              <w:rPr>
                <w:rFonts w:ascii="MS Gothic" w:eastAsia="MS Gothic" w:hAnsi="MS Gothic" w:cstheme="minorHAnsi" w:hint="eastAsia"/>
                <w:b/>
                <w:color w:val="44546A" w:themeColor="text2"/>
                <w:sz w:val="12"/>
                <w:szCs w:val="12"/>
              </w:rPr>
              <w:t>□</w:t>
            </w:r>
            <w:r w:rsidRPr="002B6BA1">
              <w:rPr>
                <w:rFonts w:cstheme="minorHAnsi"/>
                <w:b/>
                <w:color w:val="44546A" w:themeColor="text2"/>
                <w:sz w:val="12"/>
                <w:szCs w:val="12"/>
              </w:rPr>
              <w:t>= nie)</w:t>
            </w:r>
          </w:p>
        </w:tc>
        <w:tc>
          <w:tcPr>
            <w:tcW w:w="555" w:type="dxa"/>
            <w:shd w:val="clear" w:color="auto" w:fill="A8D08D" w:themeFill="accent6" w:themeFillTint="99"/>
            <w:vAlign w:val="center"/>
          </w:tcPr>
          <w:p w14:paraId="415EC9F2" w14:textId="77777777" w:rsidR="002B6BA1" w:rsidRPr="002B6BA1" w:rsidRDefault="002B6BA1" w:rsidP="002B6BA1">
            <w:pPr>
              <w:jc w:val="center"/>
              <w:rPr>
                <w:b/>
              </w:rPr>
            </w:pPr>
            <w:r w:rsidRPr="002B6BA1">
              <w:rPr>
                <w:b/>
                <w:sz w:val="18"/>
                <w:szCs w:val="18"/>
              </w:rPr>
              <w:t>L.p.</w:t>
            </w:r>
          </w:p>
        </w:tc>
        <w:tc>
          <w:tcPr>
            <w:tcW w:w="1984" w:type="dxa"/>
            <w:shd w:val="clear" w:color="auto" w:fill="A8D08D" w:themeFill="accent6" w:themeFillTint="99"/>
            <w:vAlign w:val="center"/>
          </w:tcPr>
          <w:p w14:paraId="6C7628AC" w14:textId="77777777" w:rsidR="002B6BA1" w:rsidRPr="002B6BA1" w:rsidRDefault="002B6BA1" w:rsidP="002B6BA1">
            <w:pPr>
              <w:jc w:val="center"/>
              <w:rPr>
                <w:b/>
              </w:rPr>
            </w:pPr>
            <w:r w:rsidRPr="002B6BA1">
              <w:rPr>
                <w:b/>
                <w:sz w:val="18"/>
                <w:szCs w:val="18"/>
              </w:rPr>
              <w:t>Oznaczenie Podwykonawcy (nazwa, adres, NIP)</w:t>
            </w:r>
          </w:p>
        </w:tc>
        <w:tc>
          <w:tcPr>
            <w:tcW w:w="3769" w:type="dxa"/>
            <w:shd w:val="clear" w:color="auto" w:fill="A8D08D" w:themeFill="accent6" w:themeFillTint="99"/>
            <w:vAlign w:val="center"/>
          </w:tcPr>
          <w:p w14:paraId="0C032D92" w14:textId="77777777" w:rsidR="002B6BA1" w:rsidRPr="002B6BA1" w:rsidRDefault="002B6BA1" w:rsidP="002B6BA1">
            <w:pPr>
              <w:jc w:val="center"/>
              <w:rPr>
                <w:b/>
              </w:rPr>
            </w:pPr>
            <w:r w:rsidRPr="002B6BA1">
              <w:rPr>
                <w:b/>
                <w:sz w:val="18"/>
                <w:szCs w:val="18"/>
              </w:rPr>
              <w:t>Zakres Prac B+R</w:t>
            </w:r>
          </w:p>
        </w:tc>
        <w:tc>
          <w:tcPr>
            <w:tcW w:w="1754" w:type="dxa"/>
            <w:shd w:val="clear" w:color="auto" w:fill="A8D08D" w:themeFill="accent6" w:themeFillTint="99"/>
            <w:vAlign w:val="center"/>
          </w:tcPr>
          <w:p w14:paraId="70F800D8" w14:textId="77777777" w:rsidR="002B6BA1" w:rsidRPr="002B6BA1" w:rsidRDefault="002B6BA1" w:rsidP="002B6BA1">
            <w:pPr>
              <w:jc w:val="center"/>
              <w:rPr>
                <w:b/>
              </w:rPr>
            </w:pPr>
            <w:r w:rsidRPr="002B6BA1">
              <w:rPr>
                <w:b/>
                <w:sz w:val="18"/>
                <w:szCs w:val="18"/>
              </w:rPr>
              <w:t>Szacowany udział w łącznym wolumenie Prac B+R [%]</w:t>
            </w:r>
          </w:p>
        </w:tc>
      </w:tr>
      <w:tr w:rsidR="002B6BA1" w14:paraId="39BE4B44" w14:textId="77777777" w:rsidTr="00CE6245">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7F4B354D" w14:textId="77777777" w:rsidR="002B6BA1" w:rsidRPr="00CC3507" w:rsidRDefault="002B6BA1" w:rsidP="00CE6245">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0348D392" w14:textId="77777777" w:rsidR="002B6BA1" w:rsidRPr="00CC3507" w:rsidRDefault="002B6BA1" w:rsidP="00CE6245">
            <w:pPr>
              <w:rPr>
                <w:sz w:val="20"/>
                <w:szCs w:val="20"/>
              </w:rPr>
            </w:pPr>
            <w:r>
              <w:rPr>
                <w:sz w:val="20"/>
                <w:szCs w:val="20"/>
              </w:rPr>
              <w:t>1.</w:t>
            </w:r>
          </w:p>
        </w:tc>
        <w:tc>
          <w:tcPr>
            <w:tcW w:w="1984" w:type="dxa"/>
          </w:tcPr>
          <w:p w14:paraId="1BE9409D" w14:textId="77777777" w:rsidR="002B6BA1" w:rsidRPr="00CC3507" w:rsidRDefault="002B6BA1" w:rsidP="00CE6245">
            <w:pPr>
              <w:rPr>
                <w:sz w:val="20"/>
                <w:szCs w:val="20"/>
              </w:rPr>
            </w:pPr>
          </w:p>
        </w:tc>
        <w:tc>
          <w:tcPr>
            <w:tcW w:w="3769" w:type="dxa"/>
          </w:tcPr>
          <w:p w14:paraId="5E607FD5" w14:textId="77777777" w:rsidR="002B6BA1" w:rsidRPr="00CC3507" w:rsidRDefault="002B6BA1" w:rsidP="00CE6245">
            <w:pPr>
              <w:rPr>
                <w:sz w:val="20"/>
                <w:szCs w:val="20"/>
              </w:rPr>
            </w:pPr>
          </w:p>
        </w:tc>
        <w:tc>
          <w:tcPr>
            <w:tcW w:w="1754" w:type="dxa"/>
          </w:tcPr>
          <w:p w14:paraId="3714F315" w14:textId="77777777" w:rsidR="002B6BA1" w:rsidRPr="00CC3507" w:rsidRDefault="002B6BA1" w:rsidP="00CE6245">
            <w:pP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7FFB9DE2" w:rsidR="002B6BA1" w:rsidRDefault="002B6BA1" w:rsidP="002B6BA1">
      <w:pPr>
        <w:spacing w:after="40" w:line="252" w:lineRule="auto"/>
        <w:ind w:left="360"/>
        <w:jc w:val="both"/>
        <w:rPr>
          <w:i/>
        </w:rPr>
      </w:pPr>
      <w:r w:rsidRPr="008D263F">
        <w:rPr>
          <w:i/>
          <w:sz w:val="20"/>
        </w:rPr>
        <w:t>**należy opisać zakres tematyczny, w jakim Wnioskodawca będzie współpracować z podwykonawcami</w:t>
      </w:r>
      <w:r>
        <w:rPr>
          <w:i/>
        </w:rPr>
        <w:t>.</w:t>
      </w:r>
    </w:p>
    <w:p w14:paraId="61E6D3B0" w14:textId="1BCD17BB" w:rsidR="00E51FE0" w:rsidRDefault="00E51FE0" w:rsidP="00E51FE0">
      <w:pPr>
        <w:pStyle w:val="Nagwek1"/>
      </w:pPr>
      <w:r>
        <w:t>NIERUCHOMOŚCI</w:t>
      </w:r>
      <w:r w:rsidRPr="00C32DFB">
        <w:t xml:space="preserve"> </w:t>
      </w:r>
      <w:r w:rsidR="009C28B0">
        <w:t xml:space="preserve">DEMONSTRACYJNE </w:t>
      </w:r>
      <w:r w:rsidRPr="00C32DFB">
        <w:t xml:space="preserve">DLA </w:t>
      </w:r>
      <w:r>
        <w:t>DEMONSTRATORA TECHNOLOGII</w:t>
      </w:r>
    </w:p>
    <w:p w14:paraId="6F53F228" w14:textId="4750CD03" w:rsidR="00E51FE0" w:rsidRDefault="00E51FE0" w:rsidP="00E51FE0">
      <w:pPr>
        <w:spacing w:before="240"/>
        <w:jc w:val="both"/>
      </w:pPr>
      <w:r>
        <w:t>Zamawiający wymaga</w:t>
      </w:r>
      <w:r w:rsidR="0839B4EF">
        <w:t>,</w:t>
      </w:r>
      <w:r>
        <w:t xml:space="preserve"> aby Wnioskodawca wskazał w Tabeli </w:t>
      </w:r>
      <w:r w:rsidR="009C28B0">
        <w:t>J</w:t>
      </w:r>
      <w:r>
        <w:t>.1.</w:t>
      </w:r>
      <w:r w:rsidR="009C28B0">
        <w:t>,</w:t>
      </w:r>
      <w:r>
        <w:t xml:space="preserve"> </w:t>
      </w:r>
      <w:r w:rsidR="009C28B0">
        <w:t xml:space="preserve">w </w:t>
      </w:r>
      <w:r>
        <w:t>kolejnoś</w:t>
      </w:r>
      <w:r w:rsidR="009C28B0">
        <w:t>ci</w:t>
      </w:r>
      <w:r>
        <w:t xml:space="preserve"> </w:t>
      </w:r>
      <w:r w:rsidR="009C28B0">
        <w:t xml:space="preserve">swojej </w:t>
      </w:r>
      <w:r>
        <w:t>preferencji</w:t>
      </w:r>
      <w:r w:rsidR="009C28B0">
        <w:t>,</w:t>
      </w:r>
      <w:r>
        <w:t xml:space="preserve"> nie więcej niż 3 Nieruchomości </w:t>
      </w:r>
      <w:r w:rsidR="009C28B0">
        <w:t xml:space="preserve">Demonstracyjne </w:t>
      </w:r>
      <w:r>
        <w:t xml:space="preserve">dla miejsca Demonstratora Technologii. </w:t>
      </w:r>
    </w:p>
    <w:p w14:paraId="027DE5F7" w14:textId="1528275C" w:rsidR="00E51FE0" w:rsidRDefault="00E51FE0" w:rsidP="00E51FE0">
      <w:pPr>
        <w:spacing w:before="240"/>
        <w:jc w:val="both"/>
        <w:rPr>
          <w:sz w:val="20"/>
          <w:szCs w:val="20"/>
        </w:rPr>
      </w:pPr>
      <w:r w:rsidRPr="00AE1678">
        <w:rPr>
          <w:szCs w:val="20"/>
        </w:rPr>
        <w:t xml:space="preserve">Zamawiający wymaga przedstawienia listu intencyjnego od </w:t>
      </w:r>
      <w:r w:rsidR="009C28B0">
        <w:rPr>
          <w:szCs w:val="20"/>
        </w:rPr>
        <w:t xml:space="preserve">właściciela albo </w:t>
      </w:r>
      <w:r w:rsidRPr="00AE1678">
        <w:rPr>
          <w:szCs w:val="20"/>
        </w:rPr>
        <w:t>organu administracyjnego sprawującego własność dla każdej proponowanej Nieruchomości</w:t>
      </w:r>
      <w:r w:rsidR="009C28B0">
        <w:rPr>
          <w:szCs w:val="20"/>
        </w:rPr>
        <w:t xml:space="preserve"> Demonstracyjnej</w:t>
      </w:r>
      <w:r>
        <w:rPr>
          <w:szCs w:val="20"/>
        </w:rPr>
        <w:t xml:space="preserve"> (jako załączniki)</w:t>
      </w:r>
      <w:r>
        <w:rPr>
          <w:sz w:val="20"/>
          <w:szCs w:val="20"/>
        </w:rPr>
        <w:t>.</w:t>
      </w:r>
    </w:p>
    <w:p w14:paraId="32EBEAE8" w14:textId="01D5BBE5" w:rsidR="00E51FE0" w:rsidRDefault="00E51FE0" w:rsidP="00E51FE0">
      <w:pPr>
        <w:pStyle w:val="Legenda"/>
        <w:keepNext/>
      </w:pPr>
      <w:r>
        <w:t xml:space="preserve">Tabela </w:t>
      </w:r>
      <w:r w:rsidR="009C28B0">
        <w:t>J</w:t>
      </w:r>
      <w:r>
        <w:t>.</w:t>
      </w:r>
      <w:r>
        <w:fldChar w:fldCharType="begin"/>
      </w:r>
      <w:r>
        <w:instrText>SEQ Tabela \* ARABIC \s 1</w:instrText>
      </w:r>
      <w:r>
        <w:fldChar w:fldCharType="separate"/>
      </w:r>
      <w:r>
        <w:rPr>
          <w:noProof/>
        </w:rPr>
        <w:t>1</w:t>
      </w:r>
      <w:r>
        <w:fldChar w:fldCharType="end"/>
      </w:r>
      <w:r>
        <w:t xml:space="preserve"> Lista Nieruchomości </w:t>
      </w:r>
      <w:r w:rsidR="009C28B0">
        <w:t xml:space="preserve">Demonstracyjnych </w:t>
      </w:r>
      <w:r>
        <w:t>dla Demonstratora Technologii</w:t>
      </w:r>
    </w:p>
    <w:tbl>
      <w:tblPr>
        <w:tblStyle w:val="Tabela-Siatka"/>
        <w:tblW w:w="9260" w:type="dxa"/>
        <w:tblLook w:val="04A0" w:firstRow="1" w:lastRow="0" w:firstColumn="1" w:lastColumn="0" w:noHBand="0" w:noVBand="1"/>
      </w:tblPr>
      <w:tblGrid>
        <w:gridCol w:w="704"/>
        <w:gridCol w:w="8556"/>
      </w:tblGrid>
      <w:tr w:rsidR="00E51FE0" w:rsidRPr="00574C96" w14:paraId="7C0EEC3A" w14:textId="77777777" w:rsidTr="00CE6245">
        <w:trPr>
          <w:trHeight w:val="394"/>
        </w:trPr>
        <w:tc>
          <w:tcPr>
            <w:tcW w:w="704" w:type="dxa"/>
            <w:shd w:val="clear" w:color="auto" w:fill="A8D08D" w:themeFill="accent6" w:themeFillTint="99"/>
            <w:vAlign w:val="center"/>
          </w:tcPr>
          <w:p w14:paraId="1F9F8646" w14:textId="77777777" w:rsidR="00E51FE0" w:rsidRPr="00C32DFB" w:rsidRDefault="00E51FE0" w:rsidP="00CE6245">
            <w:pPr>
              <w:jc w:val="center"/>
              <w:rPr>
                <w:b/>
                <w:sz w:val="20"/>
                <w:szCs w:val="20"/>
              </w:rPr>
            </w:pPr>
            <w:r w:rsidRPr="00C32DFB">
              <w:rPr>
                <w:b/>
                <w:sz w:val="20"/>
                <w:szCs w:val="20"/>
              </w:rPr>
              <w:t>L. p.</w:t>
            </w:r>
          </w:p>
        </w:tc>
        <w:tc>
          <w:tcPr>
            <w:tcW w:w="8556" w:type="dxa"/>
            <w:shd w:val="clear" w:color="auto" w:fill="A8D08D" w:themeFill="accent6" w:themeFillTint="99"/>
            <w:vAlign w:val="center"/>
          </w:tcPr>
          <w:p w14:paraId="45EEFA8E" w14:textId="40F3B8B7" w:rsidR="00E51FE0" w:rsidRPr="00C32DFB" w:rsidRDefault="00E51FE0" w:rsidP="00CE6245">
            <w:pPr>
              <w:pStyle w:val="Akapitzlist"/>
              <w:ind w:left="360"/>
              <w:jc w:val="center"/>
              <w:rPr>
                <w:b/>
                <w:sz w:val="20"/>
                <w:szCs w:val="20"/>
              </w:rPr>
            </w:pPr>
            <w:r w:rsidRPr="00C32DFB">
              <w:rPr>
                <w:b/>
                <w:sz w:val="20"/>
                <w:szCs w:val="20"/>
              </w:rPr>
              <w:t>Nazwa Nieruchomości</w:t>
            </w:r>
            <w:r w:rsidR="009C28B0">
              <w:rPr>
                <w:b/>
                <w:sz w:val="20"/>
                <w:szCs w:val="20"/>
              </w:rPr>
              <w:t xml:space="preserve"> Demonstracyjnej</w:t>
            </w:r>
          </w:p>
        </w:tc>
      </w:tr>
      <w:tr w:rsidR="00E51FE0" w:rsidRPr="00574C96" w14:paraId="72E3D101" w14:textId="77777777" w:rsidTr="00CE6245">
        <w:trPr>
          <w:trHeight w:val="178"/>
        </w:trPr>
        <w:tc>
          <w:tcPr>
            <w:tcW w:w="704" w:type="dxa"/>
            <w:shd w:val="clear" w:color="auto" w:fill="A8D08D" w:themeFill="accent6" w:themeFillTint="99"/>
          </w:tcPr>
          <w:p w14:paraId="63897AA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2C34711B" w14:textId="77777777" w:rsidR="00E51FE0" w:rsidRPr="00574C96" w:rsidRDefault="00E51FE0" w:rsidP="00CE6245">
            <w:pPr>
              <w:pStyle w:val="Akapitzlist"/>
              <w:spacing w:before="60" w:after="60" w:line="276" w:lineRule="auto"/>
              <w:ind w:left="31"/>
              <w:contextualSpacing w:val="0"/>
              <w:jc w:val="both"/>
              <w:rPr>
                <w:rFonts w:ascii="Times New Roman" w:hAnsi="Times New Roman" w:cs="Times New Roman"/>
              </w:rPr>
            </w:pPr>
          </w:p>
        </w:tc>
      </w:tr>
      <w:tr w:rsidR="00E51FE0" w:rsidRPr="00574C96" w14:paraId="282EDDAC" w14:textId="77777777" w:rsidTr="00CE6245">
        <w:trPr>
          <w:trHeight w:val="178"/>
        </w:trPr>
        <w:tc>
          <w:tcPr>
            <w:tcW w:w="704" w:type="dxa"/>
            <w:shd w:val="clear" w:color="auto" w:fill="A8D08D" w:themeFill="accent6" w:themeFillTint="99"/>
          </w:tcPr>
          <w:p w14:paraId="28D5F60C"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34CE661" w14:textId="77777777" w:rsidR="00E51FE0" w:rsidRDefault="00E51FE0" w:rsidP="00CE6245">
            <w:pPr>
              <w:pStyle w:val="Akapitzlist"/>
              <w:spacing w:before="60" w:after="60" w:line="276" w:lineRule="auto"/>
              <w:ind w:left="31"/>
              <w:jc w:val="both"/>
              <w:rPr>
                <w:rFonts w:ascii="Times New Roman" w:hAnsi="Times New Roman" w:cs="Times New Roman"/>
                <w:b/>
              </w:rPr>
            </w:pPr>
          </w:p>
        </w:tc>
      </w:tr>
      <w:tr w:rsidR="00E51FE0" w:rsidRPr="00574C96" w14:paraId="18B66C7A" w14:textId="77777777" w:rsidTr="00CE6245">
        <w:trPr>
          <w:trHeight w:val="178"/>
        </w:trPr>
        <w:tc>
          <w:tcPr>
            <w:tcW w:w="704" w:type="dxa"/>
            <w:shd w:val="clear" w:color="auto" w:fill="A8D08D" w:themeFill="accent6" w:themeFillTint="99"/>
          </w:tcPr>
          <w:p w14:paraId="28FADF6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B5A77E5" w14:textId="77777777" w:rsidR="00E51FE0" w:rsidRDefault="00E51FE0" w:rsidP="00CE6245">
            <w:pPr>
              <w:pStyle w:val="Akapitzlist"/>
              <w:spacing w:before="60" w:after="60" w:line="276" w:lineRule="auto"/>
              <w:ind w:left="31"/>
              <w:jc w:val="both"/>
              <w:rPr>
                <w:rFonts w:ascii="Times New Roman" w:hAnsi="Times New Roman" w:cs="Times New Roman"/>
                <w:b/>
              </w:rPr>
            </w:pPr>
          </w:p>
        </w:tc>
      </w:tr>
    </w:tbl>
    <w:p w14:paraId="296C4775" w14:textId="7F95DE75" w:rsidR="00E51FE0" w:rsidRPr="00AE1678" w:rsidRDefault="00E51FE0" w:rsidP="00E51FE0">
      <w:pPr>
        <w:spacing w:before="240"/>
        <w:jc w:val="both"/>
      </w:pPr>
      <w:r>
        <w:t>Zamawiający wymaga</w:t>
      </w:r>
      <w:r w:rsidR="79D7796F">
        <w:t>,</w:t>
      </w:r>
      <w:r>
        <w:t xml:space="preserve"> aby </w:t>
      </w:r>
      <w:r w:rsidR="00B72025">
        <w:t xml:space="preserve">Wnioskodawca </w:t>
      </w:r>
      <w:r>
        <w:t xml:space="preserve">spełnił dla podanych Nieruchomości </w:t>
      </w:r>
      <w:r w:rsidR="00B72025">
        <w:t xml:space="preserve">Demonstracyjnych </w:t>
      </w:r>
      <w:r>
        <w:t>wymagania przedstawione poniżej:</w:t>
      </w:r>
    </w:p>
    <w:p w14:paraId="39FE23C1" w14:textId="33843D65"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o aktualnym stanie obiektu podlegającego modernizacji pod kątem: warunków gruntowo-</w:t>
      </w:r>
      <w:r w:rsidR="00E51FE0" w:rsidRPr="67571B8F">
        <w:rPr>
          <w:rFonts w:cstheme="majorBidi"/>
        </w:rPr>
        <w:lastRenderedPageBreak/>
        <w:t>wodnych, aktualnie stosowanych rozwiązaniach technicznych w całkowitym ciągu technologicznym oczyszczalni z uwzględnieniem aktualnych urządzeń i wyposażenia dla wszystkich elementów wchodzących w stan obiektu. W przypadku budowy nowej oczyszczalni Wykonawca jest zobowiązany do przedstawienia pełnej informacji o aktualnym stanie i uzbrojeniu terenu, na którym będzie budowana oczyszczalnia ścieków.</w:t>
      </w:r>
    </w:p>
    <w:p w14:paraId="65AE6B31" w14:textId="73342514"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 xml:space="preserve">jest zobowiązany do sporządzenia i przedstawienia </w:t>
      </w:r>
      <w:r>
        <w:rPr>
          <w:rFonts w:cstheme="majorBidi"/>
        </w:rPr>
        <w:t>w załączeniu do Wniosku</w:t>
      </w:r>
      <w:r w:rsidRPr="67571B8F">
        <w:rPr>
          <w:rFonts w:cstheme="majorBidi"/>
        </w:rPr>
        <w:t xml:space="preserve"> </w:t>
      </w:r>
      <w:r w:rsidR="00E51FE0" w:rsidRPr="00AE1678">
        <w:rPr>
          <w:rFonts w:cstheme="majorHAnsi"/>
        </w:rPr>
        <w:t>szczegółowej inwentaryzacji wszystkich istniejących obiektów, które w ramach Umowy mają być wykorzystane, modernizowane, zlikwidowane lub są związane. Inwentaryzacja musi obejmować określenie wszystkich danych niezbędnych do opracowania Dokumentacji projektowej zgodnie z wymaganiami, w tym takich elementów jak wymiary, rzędne wysokościowe, współrzędne, stan budowli itd.</w:t>
      </w:r>
    </w:p>
    <w:p w14:paraId="6F532CF6" w14:textId="327F64DB"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na temat: ilości i jakości ścieków oraz ładunków zanieczyszczeń (z uwzględnieniem analiz następujących mikrozanieczyszczeń), dla ścieków surowych i oczyszczonych oraz aktualnie powstających osadów</w:t>
      </w:r>
      <w:r w:rsidR="7C36E2D3" w:rsidRPr="67571B8F">
        <w:rPr>
          <w:rFonts w:cstheme="majorBidi"/>
        </w:rPr>
        <w:t xml:space="preserve"> </w:t>
      </w:r>
      <w:r w:rsidR="43CF66CD" w:rsidRPr="67571B8F">
        <w:rPr>
          <w:rFonts w:cstheme="majorBidi"/>
        </w:rPr>
        <w:t>ściekowych (</w:t>
      </w:r>
      <w:r w:rsidR="00E51FE0" w:rsidRPr="67571B8F">
        <w:rPr>
          <w:rFonts w:cstheme="majorBidi"/>
        </w:rPr>
        <w:t>parametry wymagane przez odpowiednie Rozporządzenia). Wykonawca jest zobowiązany do przedstawienia ww. informacji z ostatnich 12 miesięcy.</w:t>
      </w:r>
    </w:p>
    <w:p w14:paraId="64F0C45D" w14:textId="5C4CF14F"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wszystkie dodatkowe badania i analizy uzupełniające niezbędne dla prawidłowego spełnienia powyższych wymagań</w:t>
      </w:r>
      <w:r w:rsidR="00E51FE0" w:rsidRPr="00553FC9">
        <w:rPr>
          <w:rFonts w:cstheme="majorHAnsi"/>
        </w:rPr>
        <w:t xml:space="preserve"> </w:t>
      </w:r>
      <w:r w:rsidR="00E51FE0" w:rsidRPr="00AE1678">
        <w:rPr>
          <w:rFonts w:cstheme="majorHAnsi"/>
        </w:rPr>
        <w:t>wykona</w:t>
      </w:r>
      <w:r w:rsidR="00E51FE0" w:rsidRPr="00553FC9">
        <w:rPr>
          <w:rFonts w:cstheme="majorHAnsi"/>
        </w:rPr>
        <w:t xml:space="preserve"> </w:t>
      </w:r>
      <w:r w:rsidR="00E51FE0" w:rsidRPr="00AE1678">
        <w:rPr>
          <w:rFonts w:cstheme="majorHAnsi"/>
        </w:rPr>
        <w:t>na własny koszt.</w:t>
      </w:r>
    </w:p>
    <w:p w14:paraId="02C79B88" w14:textId="0806F3DA" w:rsidR="00EC439A" w:rsidRPr="00F72E87" w:rsidRDefault="00EC439A" w:rsidP="00F72E87">
      <w:pPr>
        <w:pStyle w:val="Nagwek1"/>
        <w:spacing w:before="120" w:after="120" w:line="240" w:lineRule="auto"/>
        <w:ind w:left="714" w:hanging="357"/>
        <w:rPr>
          <w:rFonts w:cstheme="minorHAnsi"/>
        </w:rPr>
      </w:pPr>
      <w:r w:rsidRPr="00F72E87">
        <w:rPr>
          <w:rFonts w:cstheme="minorHAnsi"/>
        </w:rPr>
        <w:t>OŚWIADCZENIE O BRAKU PODSTAW WYKLUCZENIA</w:t>
      </w:r>
    </w:p>
    <w:p w14:paraId="3EA67437" w14:textId="77777777" w:rsidR="00DC7A4C" w:rsidRPr="002E2CCF" w:rsidRDefault="00DC7A4C" w:rsidP="00DC7A4C">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 że w stosunku do Wnioskodawcy (</w:t>
      </w:r>
      <w:r w:rsidR="002330AF" w:rsidRPr="002E2CCF">
        <w:rPr>
          <w:sz w:val="20"/>
          <w:szCs w:val="20"/>
        </w:rPr>
        <w:t>a</w:t>
      </w:r>
      <w:r w:rsidR="00280998" w:rsidRPr="002E2CCF">
        <w:rPr>
          <w:sz w:val="20"/>
          <w:szCs w:val="20"/>
        </w:rPr>
        <w:t> </w:t>
      </w:r>
      <w:r w:rsidR="002330AF" w:rsidRPr="002E2CCF">
        <w:rPr>
          <w:sz w:val="20"/>
          <w:szCs w:val="20"/>
        </w:rPr>
        <w:t>w</w:t>
      </w:r>
      <w:r w:rsidR="00280998" w:rsidRPr="002E2CCF">
        <w:rPr>
          <w:sz w:val="20"/>
          <w:szCs w:val="20"/>
        </w:rPr>
        <w:t> </w:t>
      </w:r>
      <w:r w:rsidR="002330AF" w:rsidRPr="002E2CCF">
        <w:rPr>
          <w:sz w:val="20"/>
          <w:szCs w:val="20"/>
        </w:rPr>
        <w:t>przypadku złożenia Wniosku łącznie przez kilka podmiotów – w stosunku do żadnego z</w:t>
      </w:r>
      <w:r w:rsidR="00280998" w:rsidRPr="002E2CCF">
        <w:rPr>
          <w:sz w:val="20"/>
          <w:szCs w:val="20"/>
        </w:rPr>
        <w:t> </w:t>
      </w:r>
      <w:r w:rsidR="002330AF" w:rsidRPr="002E2CCF">
        <w:rPr>
          <w:sz w:val="20"/>
          <w:szCs w:val="20"/>
        </w:rPr>
        <w:t>podmiotów działających łącznie jako Wnioskodawca),</w:t>
      </w:r>
      <w:r w:rsidRPr="002E2CCF">
        <w:rPr>
          <w:sz w:val="20"/>
          <w:szCs w:val="20"/>
        </w:rPr>
        <w:t xml:space="preserve"> nie zachodzą podstawy wykluczenia z</w:t>
      </w:r>
      <w:r w:rsidR="00280998" w:rsidRPr="002E2CCF">
        <w:rPr>
          <w:sz w:val="20"/>
          <w:szCs w:val="20"/>
        </w:rPr>
        <w:t> </w:t>
      </w:r>
      <w:r w:rsidRPr="002E2CCF">
        <w:rPr>
          <w:sz w:val="20"/>
          <w:szCs w:val="20"/>
        </w:rPr>
        <w:t xml:space="preserve">Postępowania, o których mowa </w:t>
      </w:r>
      <w:r w:rsidRPr="00881F43">
        <w:rPr>
          <w:sz w:val="20"/>
          <w:szCs w:val="20"/>
        </w:rPr>
        <w:t xml:space="preserve">w </w:t>
      </w:r>
      <w:r w:rsidR="00F72E87" w:rsidRPr="00881F43">
        <w:rPr>
          <w:sz w:val="20"/>
          <w:szCs w:val="20"/>
        </w:rPr>
        <w:t>rozdziale II ppkt 2.1 ust. 6</w:t>
      </w:r>
      <w:r w:rsidRPr="00881F43">
        <w:rPr>
          <w:sz w:val="20"/>
          <w:szCs w:val="20"/>
        </w:rPr>
        <w:t xml:space="preserve"> Regulaminu.</w:t>
      </w:r>
    </w:p>
    <w:p w14:paraId="4B2A8384" w14:textId="77777777" w:rsidR="00EC439A" w:rsidRPr="00F72E87" w:rsidRDefault="00EC439A" w:rsidP="00F72E87">
      <w:pPr>
        <w:pStyle w:val="Nagwek1"/>
        <w:spacing w:before="120" w:after="120" w:line="240" w:lineRule="auto"/>
        <w:ind w:left="714" w:hanging="357"/>
        <w:rPr>
          <w:rFonts w:cstheme="minorHAnsi"/>
        </w:rPr>
      </w:pPr>
      <w:r w:rsidRPr="00F72E87">
        <w:rPr>
          <w:rFonts w:cstheme="minorHAnsi"/>
        </w:rPr>
        <w:t>INNE OŚWIADCZENIA WNIOSKODAWCY</w:t>
      </w:r>
    </w:p>
    <w:p w14:paraId="39042B15" w14:textId="77777777" w:rsidR="005C46F3" w:rsidRPr="002E2CCF" w:rsidRDefault="005C46F3" w:rsidP="00DB0580">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w:t>
      </w:r>
      <w:r w:rsidR="00E34E1B" w:rsidRPr="002E2CCF">
        <w:rPr>
          <w:sz w:val="20"/>
          <w:szCs w:val="20"/>
        </w:rPr>
        <w:t xml:space="preserve"> w imieniu Wnioskodawcy</w:t>
      </w:r>
      <w:r w:rsidR="002D5EAA" w:rsidRPr="002E2CCF">
        <w:rPr>
          <w:sz w:val="20"/>
          <w:szCs w:val="20"/>
        </w:rPr>
        <w:t xml:space="preserve"> (a w przypadku złożenia Wniosku łącznie przez kilka podmiotów – w imieniu każdego z podmiotów działających łącznie jako Wnioskodawca)</w:t>
      </w:r>
      <w:r w:rsidRPr="002E2CCF">
        <w:rPr>
          <w:sz w:val="20"/>
          <w:szCs w:val="20"/>
        </w:rPr>
        <w:t>, że:</w:t>
      </w:r>
    </w:p>
    <w:p w14:paraId="6FF58D15" w14:textId="77777777" w:rsidR="00EA4765"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spełnia wszystkie wymagania zawarte w Regulaminie</w:t>
      </w:r>
      <w:r w:rsidR="00BA58BF" w:rsidRPr="002E2CCF">
        <w:rPr>
          <w:rFonts w:cstheme="minorHAnsi"/>
          <w:sz w:val="20"/>
          <w:szCs w:val="20"/>
        </w:rPr>
        <w:t>,</w:t>
      </w:r>
    </w:p>
    <w:p w14:paraId="298C24A5" w14:textId="77777777" w:rsidR="00AC5B49" w:rsidRPr="002E2CCF" w:rsidRDefault="00AC5B49"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67571B8F">
      <w:pPr>
        <w:pStyle w:val="Styl4"/>
        <w:numPr>
          <w:ilvl w:val="0"/>
          <w:numId w:val="4"/>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lastRenderedPageBreak/>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77777777" w:rsidR="00584285" w:rsidRPr="002E2CCF" w:rsidRDefault="00584285" w:rsidP="00584285">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Pr="002E2CCF">
        <w:rPr>
          <w:rFonts w:cstheme="minorHAnsi"/>
          <w:sz w:val="20"/>
          <w:szCs w:val="20"/>
        </w:rPr>
        <w:t xml:space="preserve"> (t.j. Dz. U. z 2019 r. poz. 1781) oraz powiązanymi z nim powszechnie obowiązującymi przepisami prawa polskiego,</w:t>
      </w:r>
    </w:p>
    <w:p w14:paraId="73C6CB5B" w14:textId="4C9E071E" w:rsidR="00584285" w:rsidRPr="00584285" w:rsidRDefault="00584285" w:rsidP="67571B8F">
      <w:pPr>
        <w:pStyle w:val="Styl4"/>
        <w:numPr>
          <w:ilvl w:val="0"/>
          <w:numId w:val="4"/>
        </w:numPr>
        <w:spacing w:before="60" w:after="60" w:line="276" w:lineRule="auto"/>
        <w:jc w:val="both"/>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677015F0" w14:textId="77777777" w:rsidR="002B6BA1" w:rsidRDefault="002B6BA1" w:rsidP="002B6BA1">
      <w:pPr>
        <w:pStyle w:val="Nagwek1"/>
        <w:spacing w:before="120" w:after="120" w:line="240" w:lineRule="auto"/>
        <w:ind w:left="714" w:hanging="357"/>
        <w:rPr>
          <w:rFonts w:cstheme="minorHAnsi"/>
        </w:rPr>
      </w:pPr>
      <w:r>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2B6BA1" w14:paraId="5EA73E03" w14:textId="77777777" w:rsidTr="002B6BA1">
        <w:tc>
          <w:tcPr>
            <w:tcW w:w="5098" w:type="dxa"/>
            <w:shd w:val="clear" w:color="auto" w:fill="A8D08D" w:themeFill="accent6" w:themeFillTint="99"/>
            <w:vAlign w:val="center"/>
          </w:tcPr>
          <w:p w14:paraId="520689C7" w14:textId="77777777" w:rsidR="002B6BA1" w:rsidRPr="00D42C00" w:rsidRDefault="002B6BA1" w:rsidP="00CE6245">
            <w:pPr>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w:t>
            </w:r>
          </w:p>
        </w:tc>
        <w:tc>
          <w:tcPr>
            <w:tcW w:w="2268" w:type="dxa"/>
            <w:shd w:val="clear" w:color="auto" w:fill="A8D08D" w:themeFill="accent6" w:themeFillTint="99"/>
            <w:vAlign w:val="center"/>
          </w:tcPr>
          <w:p w14:paraId="5FE07F38" w14:textId="77777777" w:rsidR="002B6BA1" w:rsidRPr="00D42C00" w:rsidRDefault="007B56AA" w:rsidP="00CE6245">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TAK</w:t>
            </w:r>
          </w:p>
        </w:tc>
        <w:tc>
          <w:tcPr>
            <w:tcW w:w="1696" w:type="dxa"/>
            <w:shd w:val="clear" w:color="auto" w:fill="A8D08D" w:themeFill="accent6" w:themeFillTint="99"/>
            <w:vAlign w:val="center"/>
          </w:tcPr>
          <w:p w14:paraId="427D5EB6" w14:textId="77777777" w:rsidR="002B6BA1" w:rsidRPr="00D42C00" w:rsidRDefault="007B56AA" w:rsidP="00CE6245">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2B6BA1" w:rsidRPr="00D42C00">
                  <w:rPr>
                    <w:rFonts w:ascii="Segoe UI Symbol" w:eastAsia="MS Gothic" w:hAnsi="Segoe UI Symbol" w:cs="Segoe UI Symbol"/>
                  </w:rPr>
                  <w:t>☐</w:t>
                </w:r>
              </w:sdtContent>
            </w:sdt>
            <w:r w:rsidR="002B6BA1" w:rsidRPr="00D42C00">
              <w:rPr>
                <w:rFonts w:cstheme="minorHAnsi"/>
              </w:rPr>
              <w:t xml:space="preserve"> NIE</w:t>
            </w:r>
          </w:p>
        </w:tc>
      </w:tr>
    </w:tbl>
    <w:p w14:paraId="5102E762" w14:textId="77777777" w:rsidR="002B6BA1" w:rsidRDefault="002B6BA1" w:rsidP="002B6BA1"/>
    <w:p w14:paraId="777382D3" w14:textId="77777777" w:rsidR="002B6BA1" w:rsidRDefault="002B6BA1" w:rsidP="002B6BA1">
      <w:pPr>
        <w:jc w:val="both"/>
      </w:pPr>
      <w:r>
        <w:t>W Przypadku odpowiedzi „TAK” Wnioskodawca jest zobowiązany załączyć Plan Komercjalizacji zawierający co najmniej:</w:t>
      </w:r>
    </w:p>
    <w:p w14:paraId="256ECBE5" w14:textId="77777777" w:rsidR="002B6BA1" w:rsidRDefault="002B6BA1" w:rsidP="00BF4236">
      <w:pPr>
        <w:pStyle w:val="Akapitzlist"/>
        <w:numPr>
          <w:ilvl w:val="0"/>
          <w:numId w:val="29"/>
        </w:numPr>
        <w:jc w:val="both"/>
      </w:pPr>
      <w:r>
        <w:t>opis wszystkich planowanych sposobów i rynków, na których Wnioskodawca będzie wprowadzać do obrotu Wyniki Prac B+R oraz Technologie Zależne, wraz z opisem istniejącej sytuacji na tych rynkach oraz opisu przewag konkurencyjnych Rozwiązania,</w:t>
      </w:r>
    </w:p>
    <w:p w14:paraId="2690D1C1" w14:textId="77777777" w:rsidR="002B6BA1" w:rsidRDefault="002B6BA1" w:rsidP="00BF4236">
      <w:pPr>
        <w:pStyle w:val="Akapitzlist"/>
        <w:numPr>
          <w:ilvl w:val="0"/>
          <w:numId w:val="29"/>
        </w:numPr>
        <w:jc w:val="both"/>
      </w:pPr>
      <w:r>
        <w:t>określenie planowanych opłat licencyjnych i cen produktów oferowanych w oparciu o Wyniki Prac B+R oraz Technologie Zależne,</w:t>
      </w:r>
    </w:p>
    <w:p w14:paraId="1CCBB07B" w14:textId="6DF641B7" w:rsidR="002B6BA1" w:rsidRDefault="002B6BA1" w:rsidP="00BF4236">
      <w:pPr>
        <w:pStyle w:val="Akapitzlist"/>
        <w:numPr>
          <w:ilvl w:val="0"/>
          <w:numId w:val="29"/>
        </w:numPr>
        <w:jc w:val="both"/>
      </w:pPr>
      <w:r>
        <w:t xml:space="preserve">określenie działań podejmowanych w celu komercjalizacji Rozwiązania w okresie </w:t>
      </w:r>
      <w:bookmarkStart w:id="3" w:name="_Hlk58885389"/>
      <w:r w:rsidR="00CF3AF4">
        <w:t xml:space="preserve">dziesięciu </w:t>
      </w:r>
      <w:r>
        <w:t>lat od zakończenia Etapu I</w:t>
      </w:r>
      <w:bookmarkEnd w:id="3"/>
      <w:r>
        <w:t>, z rozbiciem na kwartały,</w:t>
      </w:r>
    </w:p>
    <w:p w14:paraId="4D3E3094" w14:textId="77777777" w:rsidR="002B6BA1" w:rsidRDefault="002B6BA1" w:rsidP="00BF4236">
      <w:pPr>
        <w:pStyle w:val="Akapitzlist"/>
        <w:numPr>
          <w:ilvl w:val="0"/>
          <w:numId w:val="29"/>
        </w:numPr>
        <w:jc w:val="both"/>
      </w:pPr>
      <w:r>
        <w:t>opisanie celów sprzedażowych oraz wskaźników efektywności (KPI) z rozbiciem na kwartały,</w:t>
      </w:r>
    </w:p>
    <w:p w14:paraId="65DA8C0F" w14:textId="77777777" w:rsidR="002B6BA1" w:rsidRDefault="002B6BA1" w:rsidP="00BF4236">
      <w:pPr>
        <w:pStyle w:val="Akapitzlist"/>
        <w:numPr>
          <w:ilvl w:val="0"/>
          <w:numId w:val="29"/>
        </w:numPr>
        <w:jc w:val="both"/>
      </w:pPr>
      <w:r>
        <w:t>opis ustalonych przez Wnioskodawcę ryzyk dla komercjalizacji Wyników Prac B+R oraz Technologii Zależnych,</w:t>
      </w:r>
    </w:p>
    <w:p w14:paraId="0C3C03AE" w14:textId="50282DA7" w:rsidR="002B6BA1" w:rsidRDefault="002B6BA1" w:rsidP="00BF4236">
      <w:pPr>
        <w:pStyle w:val="Akapitzlist"/>
        <w:numPr>
          <w:ilvl w:val="0"/>
          <w:numId w:val="29"/>
        </w:numPr>
        <w:jc w:val="both"/>
      </w:pPr>
      <w:r>
        <w:t xml:space="preserve">opis dodatkowych zobowiązań służących realizacji Planu Komercjalizacji, z rozbiciem na kwartały w horyzoncie czasowym </w:t>
      </w:r>
      <w:r w:rsidR="00525F34">
        <w:t xml:space="preserve">dziesięć </w:t>
      </w:r>
      <w:r>
        <w:t>lat od zakończenia Etapu I,</w:t>
      </w:r>
    </w:p>
    <w:p w14:paraId="7565D0B9" w14:textId="77777777" w:rsidR="002B6BA1" w:rsidRDefault="002B6BA1" w:rsidP="00BF4236">
      <w:pPr>
        <w:pStyle w:val="Akapitzlist"/>
        <w:numPr>
          <w:ilvl w:val="0"/>
          <w:numId w:val="29"/>
        </w:numPr>
        <w:jc w:val="both"/>
      </w:pPr>
      <w:r>
        <w:t>wskazanie prognozowanych przychodów Wnioskodawcy z tytułu komercjalizacji Wyników Prac B+R oraz Technologii Zależnych wraz z</w:t>
      </w:r>
      <w:r w:rsidRPr="004B3F12">
        <w:t xml:space="preserve"> </w:t>
      </w:r>
      <w:r>
        <w:t>wyszczególnieniem przysługującego NCBR udziału w Przychodach z Komercjalizacji Wyników Prac B+R oraz Komercjalizacji Technologii Zależnych oraz uzasadnieniem wyliczenia, w szczególności odnoszącym się do pkt 1-2),</w:t>
      </w:r>
    </w:p>
    <w:p w14:paraId="5E0530FB" w14:textId="306C4A4B" w:rsidR="002B6BA1" w:rsidRDefault="002B6BA1" w:rsidP="00BF4236">
      <w:pPr>
        <w:pStyle w:val="Akapitzlist"/>
        <w:numPr>
          <w:ilvl w:val="0"/>
          <w:numId w:val="29"/>
        </w:numPr>
        <w:jc w:val="both"/>
      </w:pPr>
      <w:r>
        <w:t xml:space="preserve">określenie sposobu uzyskania dla NCBR zwrotu wskazanego w art. 29 </w:t>
      </w:r>
      <w:r>
        <w:rPr>
          <w:rFonts w:cstheme="minorHAnsi"/>
        </w:rPr>
        <w:t>§</w:t>
      </w:r>
      <w:r>
        <w:t xml:space="preserve">6 akapit drugi lit. b w okresie </w:t>
      </w:r>
      <w:r w:rsidR="00525F34">
        <w:t xml:space="preserve">dziesięciu </w:t>
      </w:r>
      <w:r>
        <w:t>lat od zakończenia Etapu I, z rozbiciem wskazanej kwoty na kwartały,</w:t>
      </w:r>
      <w:r w:rsidR="00525F34" w:rsidRPr="00525F34">
        <w:t xml:space="preserve"> </w:t>
      </w:r>
      <w:r w:rsidR="00525F34">
        <w:t xml:space="preserve">oraz z zastrzeżeniem, że w okresie </w:t>
      </w:r>
      <w:r w:rsidR="00525F34">
        <w:rPr>
          <w:rFonts w:eastAsia="Times New Roman"/>
          <w:color w:val="000000" w:themeColor="text1"/>
          <w:lang w:eastAsia="ar-SA"/>
        </w:rPr>
        <w:t>pierwszych pięciu lat realizacji Planu Komercjalizacji Wykonawca jest zobowiązany przekazać NCBR co najmniej 50% wskazanej kwoty,</w:t>
      </w:r>
    </w:p>
    <w:p w14:paraId="0834FD0E" w14:textId="456AE4EE" w:rsidR="002B6BA1" w:rsidRDefault="002B6BA1" w:rsidP="00BF4236">
      <w:pPr>
        <w:pStyle w:val="Akapitzlist"/>
        <w:numPr>
          <w:ilvl w:val="0"/>
          <w:numId w:val="29"/>
        </w:numPr>
        <w:jc w:val="both"/>
      </w:pPr>
      <w:r>
        <w:t xml:space="preserve">zobowiązanie do uzyskania zwrotu wskazanego w punkcie 8) w okresie </w:t>
      </w:r>
      <w:r w:rsidR="00525F34">
        <w:t xml:space="preserve">dziesięciu </w:t>
      </w:r>
      <w:r>
        <w:t>lat od zakończenia Etapu I oraz realizacji celów określonych w pkt 8).</w:t>
      </w:r>
    </w:p>
    <w:p w14:paraId="7644FA70" w14:textId="77777777" w:rsidR="002B6BA1" w:rsidRDefault="002B6BA1" w:rsidP="002B6BA1">
      <w:pPr>
        <w:pStyle w:val="Nagwek1"/>
        <w:spacing w:before="120" w:after="120" w:line="240" w:lineRule="auto"/>
        <w:ind w:left="714" w:hanging="357"/>
        <w:rPr>
          <w:rFonts w:cstheme="minorBidi"/>
        </w:rPr>
      </w:pPr>
      <w:r w:rsidRPr="205E52A1">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2B6BA1" w14:paraId="6FCC5DD0" w14:textId="77777777" w:rsidTr="67571B8F">
        <w:tc>
          <w:tcPr>
            <w:tcW w:w="9062"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67571B8F">
        <w:tc>
          <w:tcPr>
            <w:tcW w:w="7650"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67571B8F">
        <w:tc>
          <w:tcPr>
            <w:tcW w:w="9062"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67571B8F">
        <w:tc>
          <w:tcPr>
            <w:tcW w:w="7650"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67571B8F">
        <w:tc>
          <w:tcPr>
            <w:tcW w:w="7650" w:type="dxa"/>
          </w:tcPr>
          <w:p w14:paraId="65414FB4" w14:textId="77777777" w:rsidR="002B6BA1" w:rsidRPr="00243DA1" w:rsidRDefault="002B6BA1" w:rsidP="00CE6245">
            <w:pPr>
              <w:rPr>
                <w:sz w:val="20"/>
                <w:szCs w:val="20"/>
              </w:rPr>
            </w:pPr>
            <w:r w:rsidRPr="00243DA1">
              <w:rPr>
                <w:sz w:val="20"/>
                <w:szCs w:val="20"/>
              </w:rPr>
              <w:lastRenderedPageBreak/>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67571B8F">
        <w:tc>
          <w:tcPr>
            <w:tcW w:w="9062"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67571B8F">
        <w:tc>
          <w:tcPr>
            <w:tcW w:w="7650" w:type="dxa"/>
          </w:tcPr>
          <w:p w14:paraId="3710E826" w14:textId="77777777" w:rsidR="002B6BA1" w:rsidRPr="00243DA1" w:rsidRDefault="002B6BA1" w:rsidP="00CE6245">
            <w:pPr>
              <w:rPr>
                <w:sz w:val="20"/>
                <w:szCs w:val="20"/>
              </w:rPr>
            </w:pPr>
            <w:r w:rsidRPr="00243DA1">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1EA6C9E8"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67571B8F">
        <w:tc>
          <w:tcPr>
            <w:tcW w:w="7650"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67571B8F">
        <w:tc>
          <w:tcPr>
            <w:tcW w:w="7650"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67571B8F">
        <w:tc>
          <w:tcPr>
            <w:tcW w:w="9062"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67571B8F">
        <w:tc>
          <w:tcPr>
            <w:tcW w:w="7650"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67571B8F">
        <w:tc>
          <w:tcPr>
            <w:tcW w:w="9062"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67571B8F">
        <w:tc>
          <w:tcPr>
            <w:tcW w:w="7650" w:type="dxa"/>
          </w:tcPr>
          <w:p w14:paraId="6A741FD6" w14:textId="1966DC0F" w:rsidR="002B6BA1" w:rsidRPr="00243DA1" w:rsidRDefault="002B6BA1" w:rsidP="00CE6245">
            <w:pPr>
              <w:rPr>
                <w:sz w:val="20"/>
                <w:szCs w:val="20"/>
              </w:rPr>
            </w:pPr>
            <w:r w:rsidRPr="67571B8F">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67571B8F">
        <w:tc>
          <w:tcPr>
            <w:tcW w:w="7650"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67571B8F">
        <w:tc>
          <w:tcPr>
            <w:tcW w:w="7650"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67571B8F">
        <w:tc>
          <w:tcPr>
            <w:tcW w:w="7650"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67571B8F">
        <w:tc>
          <w:tcPr>
            <w:tcW w:w="7650"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67571B8F">
        <w:tc>
          <w:tcPr>
            <w:tcW w:w="7650"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8D06BBF" w14:textId="52DA93F1" w:rsidR="00964F4B" w:rsidRPr="00144A13" w:rsidRDefault="00144A13" w:rsidP="00144A13">
      <w:pPr>
        <w:pStyle w:val="Nagwek1"/>
        <w:spacing w:before="120" w:after="120" w:line="240" w:lineRule="auto"/>
        <w:ind w:left="714" w:hanging="357"/>
        <w:rPr>
          <w:rFonts w:cstheme="minorHAnsi"/>
        </w:rPr>
      </w:pPr>
      <w:r>
        <w:rPr>
          <w:rFonts w:cstheme="minorHAnsi"/>
        </w:rPr>
        <w:t>ZA</w:t>
      </w:r>
      <w:r w:rsidR="00964F4B" w:rsidRPr="00144A13">
        <w:rPr>
          <w:rFonts w:cstheme="minorHAnsi"/>
        </w:rPr>
        <w:t>ŁĄCZNIKI</w:t>
      </w:r>
    </w:p>
    <w:p w14:paraId="3EC2219A" w14:textId="77777777" w:rsidR="008E24EC" w:rsidRPr="002E2CCF" w:rsidRDefault="008E24EC" w:rsidP="002E2CCF">
      <w:pPr>
        <w:jc w:val="both"/>
        <w:rPr>
          <w:sz w:val="20"/>
          <w:szCs w:val="20"/>
        </w:rPr>
      </w:pPr>
      <w:r w:rsidRPr="002E2CCF">
        <w:rPr>
          <w:sz w:val="20"/>
          <w:szCs w:val="20"/>
        </w:rPr>
        <w:t xml:space="preserve">Uwaga! </w:t>
      </w:r>
      <w:r w:rsidR="002E2CCF">
        <w:rPr>
          <w:sz w:val="20"/>
          <w:szCs w:val="20"/>
        </w:rPr>
        <w:t>Jeżeli Wnioskodawca załącza do Wniosku dodatkowe Załączniki (np. do poszczególnych tabel) zobligowany jest je wykazać w Tabeli K.1.</w:t>
      </w:r>
    </w:p>
    <w:p w14:paraId="388FF906" w14:textId="5212D12D" w:rsidR="002E2CCF" w:rsidRDefault="002E2CCF" w:rsidP="002E2CCF">
      <w:pPr>
        <w:rPr>
          <w:i/>
          <w:color w:val="44546A" w:themeColor="text2"/>
          <w:sz w:val="18"/>
        </w:rPr>
      </w:pPr>
      <w:r w:rsidRPr="00F5763B">
        <w:rPr>
          <w:i/>
          <w:color w:val="44546A" w:themeColor="text2"/>
          <w:sz w:val="18"/>
        </w:rPr>
        <w:t xml:space="preserve">Tabela </w:t>
      </w:r>
      <w:r w:rsidR="001A7629">
        <w:rPr>
          <w:i/>
          <w:color w:val="44546A" w:themeColor="text2"/>
          <w:sz w:val="18"/>
        </w:rPr>
        <w:t>O</w:t>
      </w:r>
      <w:r w:rsidRPr="00F5763B">
        <w:rPr>
          <w:i/>
          <w:color w:val="44546A" w:themeColor="text2"/>
          <w:sz w:val="18"/>
        </w:rPr>
        <w:t>.</w:t>
      </w:r>
      <w:r>
        <w:rPr>
          <w:i/>
          <w:color w:val="44546A" w:themeColor="text2"/>
          <w:sz w:val="18"/>
        </w:rPr>
        <w:t>1.</w:t>
      </w:r>
      <w:r w:rsidRPr="00F5763B">
        <w:rPr>
          <w:i/>
          <w:color w:val="44546A" w:themeColor="text2"/>
          <w:sz w:val="18"/>
        </w:rPr>
        <w:t xml:space="preserve"> </w:t>
      </w:r>
      <w:r>
        <w:rPr>
          <w:i/>
          <w:color w:val="44546A" w:themeColor="text2"/>
          <w:sz w:val="18"/>
        </w:rPr>
        <w:t>Wykaz załączników</w:t>
      </w:r>
    </w:p>
    <w:tbl>
      <w:tblPr>
        <w:tblStyle w:val="Tabela-Siatka"/>
        <w:tblW w:w="8999" w:type="dxa"/>
        <w:tblInd w:w="352" w:type="dxa"/>
        <w:tblLook w:val="04A0" w:firstRow="1" w:lastRow="0" w:firstColumn="1" w:lastColumn="0" w:noHBand="0" w:noVBand="1"/>
      </w:tblPr>
      <w:tblGrid>
        <w:gridCol w:w="1215"/>
        <w:gridCol w:w="5385"/>
        <w:gridCol w:w="1203"/>
        <w:gridCol w:w="1196"/>
      </w:tblGrid>
      <w:tr w:rsidR="00144A13" w14:paraId="448D550D" w14:textId="77777777" w:rsidTr="00144A13">
        <w:tc>
          <w:tcPr>
            <w:tcW w:w="919" w:type="dxa"/>
            <w:shd w:val="clear" w:color="auto" w:fill="A8D08D" w:themeFill="accent6" w:themeFillTint="99"/>
            <w:vAlign w:val="center"/>
          </w:tcPr>
          <w:p w14:paraId="06511A20" w14:textId="77777777" w:rsidR="006A1437" w:rsidRPr="00F72E87" w:rsidRDefault="006A1437" w:rsidP="00144A13">
            <w:pPr>
              <w:pStyle w:val="Styl4"/>
              <w:numPr>
                <w:ilvl w:val="0"/>
                <w:numId w:val="0"/>
              </w:numPr>
              <w:spacing w:before="60" w:after="60" w:line="276" w:lineRule="auto"/>
              <w:ind w:right="670"/>
              <w:rPr>
                <w:rFonts w:cstheme="minorHAnsi"/>
                <w:b/>
              </w:rPr>
            </w:pPr>
            <w:r w:rsidRPr="00F72E87">
              <w:rPr>
                <w:rFonts w:cstheme="minorHAnsi"/>
                <w:b/>
              </w:rPr>
              <w:t>L.p.</w:t>
            </w:r>
          </w:p>
        </w:tc>
        <w:tc>
          <w:tcPr>
            <w:tcW w:w="5620" w:type="dxa"/>
            <w:shd w:val="clear" w:color="auto" w:fill="A8D08D" w:themeFill="accent6" w:themeFillTint="99"/>
            <w:vAlign w:val="center"/>
          </w:tcPr>
          <w:p w14:paraId="7063E0EA" w14:textId="77777777" w:rsidR="006A1437" w:rsidRPr="00F72E87" w:rsidRDefault="006A1437" w:rsidP="00964F4B">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233" w:type="dxa"/>
            <w:shd w:val="clear" w:color="auto" w:fill="A8D08D" w:themeFill="accent6" w:themeFillTint="99"/>
            <w:vAlign w:val="center"/>
          </w:tcPr>
          <w:p w14:paraId="42B8600D"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Złożono</w:t>
            </w:r>
          </w:p>
        </w:tc>
        <w:tc>
          <w:tcPr>
            <w:tcW w:w="1227" w:type="dxa"/>
            <w:shd w:val="clear" w:color="auto" w:fill="A8D08D" w:themeFill="accent6" w:themeFillTint="99"/>
            <w:vAlign w:val="center"/>
          </w:tcPr>
          <w:p w14:paraId="3649B40E"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Nie złożono</w:t>
            </w:r>
          </w:p>
        </w:tc>
      </w:tr>
      <w:tr w:rsidR="00144A13" w14:paraId="5024F1C1" w14:textId="77777777" w:rsidTr="00144A13">
        <w:tc>
          <w:tcPr>
            <w:tcW w:w="919" w:type="dxa"/>
            <w:shd w:val="clear" w:color="auto" w:fill="A8D08D" w:themeFill="accent6" w:themeFillTint="99"/>
          </w:tcPr>
          <w:p w14:paraId="1A039D3E" w14:textId="77777777" w:rsidR="006A1437" w:rsidRDefault="00144A13" w:rsidP="00144A13">
            <w:pPr>
              <w:pStyle w:val="Styl4"/>
              <w:numPr>
                <w:ilvl w:val="0"/>
                <w:numId w:val="0"/>
              </w:numPr>
              <w:spacing w:before="60" w:after="60" w:line="276" w:lineRule="auto"/>
              <w:ind w:left="813" w:right="670" w:hanging="709"/>
              <w:rPr>
                <w:rFonts w:cstheme="minorHAnsi"/>
                <w:b/>
              </w:rPr>
            </w:pPr>
            <w:r>
              <w:rPr>
                <w:rFonts w:cstheme="minorHAnsi"/>
                <w:b/>
              </w:rPr>
              <w:t>1.</w:t>
            </w:r>
          </w:p>
          <w:p w14:paraId="7D04B700" w14:textId="556D8D37" w:rsidR="00144A13" w:rsidRPr="00F72E87" w:rsidRDefault="00144A13" w:rsidP="00144A13">
            <w:pPr>
              <w:pStyle w:val="Styl4"/>
              <w:numPr>
                <w:ilvl w:val="0"/>
                <w:numId w:val="0"/>
              </w:numPr>
              <w:spacing w:before="60" w:after="60" w:line="276" w:lineRule="auto"/>
              <w:ind w:left="813" w:right="670" w:hanging="709"/>
              <w:rPr>
                <w:rFonts w:cstheme="minorHAnsi"/>
                <w:b/>
              </w:rPr>
            </w:pPr>
          </w:p>
        </w:tc>
        <w:tc>
          <w:tcPr>
            <w:tcW w:w="5620" w:type="dxa"/>
            <w:shd w:val="clear" w:color="auto" w:fill="A8D08D" w:themeFill="accent6" w:themeFillTint="99"/>
          </w:tcPr>
          <w:p w14:paraId="38ED6EB1"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240172305"/>
            <w14:checkbox>
              <w14:checked w14:val="0"/>
              <w14:checkedState w14:val="2612" w14:font="MS Gothic"/>
              <w14:uncheckedState w14:val="2610" w14:font="MS Gothic"/>
            </w14:checkbox>
          </w:sdtPr>
          <w:sdtEndPr/>
          <w:sdtContent>
            <w:tc>
              <w:tcPr>
                <w:tcW w:w="1233" w:type="dxa"/>
              </w:tcPr>
              <w:p w14:paraId="07BC412A"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471745856"/>
            <w14:checkbox>
              <w14:checked w14:val="0"/>
              <w14:checkedState w14:val="2612" w14:font="MS Gothic"/>
              <w14:uncheckedState w14:val="2610" w14:font="MS Gothic"/>
            </w14:checkbox>
          </w:sdtPr>
          <w:sdtEndPr/>
          <w:sdtContent>
            <w:tc>
              <w:tcPr>
                <w:tcW w:w="1227" w:type="dxa"/>
              </w:tcPr>
              <w:p w14:paraId="5C1C98F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7D337E4" w14:textId="77777777" w:rsidTr="00144A13">
        <w:tc>
          <w:tcPr>
            <w:tcW w:w="919" w:type="dxa"/>
            <w:shd w:val="clear" w:color="auto" w:fill="A8D08D" w:themeFill="accent6" w:themeFillTint="99"/>
          </w:tcPr>
          <w:p w14:paraId="345B5188" w14:textId="5515C657"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2.</w:t>
            </w:r>
          </w:p>
        </w:tc>
        <w:tc>
          <w:tcPr>
            <w:tcW w:w="5620" w:type="dxa"/>
            <w:shd w:val="clear" w:color="auto" w:fill="A8D08D" w:themeFill="accent6" w:themeFillTint="99"/>
          </w:tcPr>
          <w:p w14:paraId="2E538EC5" w14:textId="77777777" w:rsidR="006A1437" w:rsidRPr="00F72E87" w:rsidRDefault="006A1437" w:rsidP="006A143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917897862"/>
            <w14:checkbox>
              <w14:checked w14:val="0"/>
              <w14:checkedState w14:val="2612" w14:font="MS Gothic"/>
              <w14:uncheckedState w14:val="2610" w14:font="MS Gothic"/>
            </w14:checkbox>
          </w:sdtPr>
          <w:sdtEndPr/>
          <w:sdtContent>
            <w:tc>
              <w:tcPr>
                <w:tcW w:w="1233" w:type="dxa"/>
              </w:tcPr>
              <w:p w14:paraId="5698F68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732778139"/>
            <w14:checkbox>
              <w14:checked w14:val="0"/>
              <w14:checkedState w14:val="2612" w14:font="MS Gothic"/>
              <w14:uncheckedState w14:val="2610" w14:font="MS Gothic"/>
            </w14:checkbox>
          </w:sdtPr>
          <w:sdtEndPr/>
          <w:sdtContent>
            <w:tc>
              <w:tcPr>
                <w:tcW w:w="1227" w:type="dxa"/>
              </w:tcPr>
              <w:p w14:paraId="45368683"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6A2288C8" w14:textId="77777777" w:rsidTr="00144A13">
        <w:tc>
          <w:tcPr>
            <w:tcW w:w="919" w:type="dxa"/>
            <w:shd w:val="clear" w:color="auto" w:fill="A8D08D" w:themeFill="accent6" w:themeFillTint="99"/>
          </w:tcPr>
          <w:p w14:paraId="5D13F9AC" w14:textId="25C0C06A"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3.</w:t>
            </w:r>
          </w:p>
        </w:tc>
        <w:tc>
          <w:tcPr>
            <w:tcW w:w="5620" w:type="dxa"/>
            <w:shd w:val="clear" w:color="auto" w:fill="A8D08D" w:themeFill="accent6" w:themeFillTint="99"/>
          </w:tcPr>
          <w:p w14:paraId="625E1F23" w14:textId="1C3B674F"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oświadczenia i informacje</w:t>
            </w:r>
            <w:r w:rsidR="00144A13">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619212011"/>
            <w14:checkbox>
              <w14:checked w14:val="0"/>
              <w14:checkedState w14:val="2612" w14:font="MS Gothic"/>
              <w14:uncheckedState w14:val="2610" w14:font="MS Gothic"/>
            </w14:checkbox>
          </w:sdtPr>
          <w:sdtEndPr/>
          <w:sdtContent>
            <w:tc>
              <w:tcPr>
                <w:tcW w:w="1233" w:type="dxa"/>
              </w:tcPr>
              <w:p w14:paraId="4FDD71E2"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835342619"/>
            <w14:checkbox>
              <w14:checked w14:val="0"/>
              <w14:checkedState w14:val="2612" w14:font="MS Gothic"/>
              <w14:uncheckedState w14:val="2610" w14:font="MS Gothic"/>
            </w14:checkbox>
          </w:sdtPr>
          <w:sdtEndPr/>
          <w:sdtContent>
            <w:tc>
              <w:tcPr>
                <w:tcW w:w="1227" w:type="dxa"/>
              </w:tcPr>
              <w:p w14:paraId="7D66C1B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2239A483" w14:textId="77777777" w:rsidTr="00144A13">
        <w:tc>
          <w:tcPr>
            <w:tcW w:w="919" w:type="dxa"/>
            <w:shd w:val="clear" w:color="auto" w:fill="A8D08D" w:themeFill="accent6" w:themeFillTint="99"/>
          </w:tcPr>
          <w:p w14:paraId="49E651DF" w14:textId="1FBA5CA0"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4.</w:t>
            </w:r>
          </w:p>
        </w:tc>
        <w:tc>
          <w:tcPr>
            <w:tcW w:w="5620" w:type="dxa"/>
            <w:shd w:val="clear" w:color="auto" w:fill="A8D08D" w:themeFill="accent6" w:themeFillTint="99"/>
          </w:tcPr>
          <w:p w14:paraId="23DFC376"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34883174"/>
            <w14:checkbox>
              <w14:checked w14:val="0"/>
              <w14:checkedState w14:val="2612" w14:font="MS Gothic"/>
              <w14:uncheckedState w14:val="2610" w14:font="MS Gothic"/>
            </w14:checkbox>
          </w:sdtPr>
          <w:sdtEndPr/>
          <w:sdtContent>
            <w:tc>
              <w:tcPr>
                <w:tcW w:w="1233" w:type="dxa"/>
              </w:tcPr>
              <w:p w14:paraId="5A5A4B79"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343623670"/>
            <w14:checkbox>
              <w14:checked w14:val="0"/>
              <w14:checkedState w14:val="2612" w14:font="MS Gothic"/>
              <w14:uncheckedState w14:val="2610" w14:font="MS Gothic"/>
            </w14:checkbox>
          </w:sdtPr>
          <w:sdtEndPr/>
          <w:sdtContent>
            <w:tc>
              <w:tcPr>
                <w:tcW w:w="1227" w:type="dxa"/>
              </w:tcPr>
              <w:p w14:paraId="550E5758"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0F895105" w14:textId="77777777" w:rsidTr="00144A13">
        <w:tc>
          <w:tcPr>
            <w:tcW w:w="919" w:type="dxa"/>
            <w:shd w:val="clear" w:color="auto" w:fill="A8D08D" w:themeFill="accent6" w:themeFillTint="99"/>
          </w:tcPr>
          <w:p w14:paraId="4056BE6B" w14:textId="14B95F31" w:rsidR="00144A13" w:rsidRDefault="00144A13" w:rsidP="00144A13">
            <w:pPr>
              <w:pStyle w:val="Styl4"/>
              <w:numPr>
                <w:ilvl w:val="0"/>
                <w:numId w:val="0"/>
              </w:numPr>
              <w:spacing w:before="60" w:after="60" w:line="276" w:lineRule="auto"/>
              <w:ind w:left="813" w:right="670" w:hanging="709"/>
              <w:rPr>
                <w:rFonts w:cstheme="minorHAnsi"/>
                <w:b/>
              </w:rPr>
            </w:pPr>
            <w:r>
              <w:rPr>
                <w:rFonts w:cstheme="minorHAnsi"/>
                <w:b/>
              </w:rPr>
              <w:t>5.</w:t>
            </w:r>
          </w:p>
        </w:tc>
        <w:tc>
          <w:tcPr>
            <w:tcW w:w="5620" w:type="dxa"/>
            <w:shd w:val="clear" w:color="auto" w:fill="A8D08D" w:themeFill="accent6" w:themeFillTint="99"/>
          </w:tcPr>
          <w:p w14:paraId="5AD3D4B4" w14:textId="0E384036" w:rsidR="00144A13" w:rsidRPr="00F72E87" w:rsidRDefault="00144A13" w:rsidP="00144A13">
            <w:pPr>
              <w:pStyle w:val="Styl4"/>
              <w:numPr>
                <w:ilvl w:val="0"/>
                <w:numId w:val="0"/>
              </w:numPr>
              <w:spacing w:before="60" w:after="60" w:line="276" w:lineRule="auto"/>
              <w:jc w:val="both"/>
              <w:rPr>
                <w:rFonts w:cstheme="minorHAnsi"/>
              </w:rPr>
            </w:pPr>
            <w:r>
              <w:rPr>
                <w:rFonts w:cstheme="minorHAnsi"/>
              </w:rPr>
              <w:t xml:space="preserve">Listy intencyjne dla Nieruchomości Demonstratora podpisane przez organy administracyjne sprawujące własność dla danej Nieruchomości.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233" w:type="dxa"/>
                <w:vAlign w:val="center"/>
              </w:tcPr>
              <w:p w14:paraId="0B93E253" w14:textId="643A0929"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227" w:type="dxa"/>
                <w:vAlign w:val="center"/>
              </w:tcPr>
              <w:p w14:paraId="435E30F7" w14:textId="217E5FD5"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3DA8104" w14:textId="77777777" w:rsidTr="00144A13">
        <w:tc>
          <w:tcPr>
            <w:tcW w:w="919" w:type="dxa"/>
            <w:shd w:val="clear" w:color="auto" w:fill="A8D08D" w:themeFill="accent6" w:themeFillTint="99"/>
          </w:tcPr>
          <w:p w14:paraId="1868EB64" w14:textId="43D3B0FC"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6.</w:t>
            </w:r>
          </w:p>
        </w:tc>
        <w:tc>
          <w:tcPr>
            <w:tcW w:w="5620" w:type="dxa"/>
            <w:shd w:val="clear" w:color="auto" w:fill="auto"/>
          </w:tcPr>
          <w:p w14:paraId="0C1B1ED8" w14:textId="77777777" w:rsidR="006A1437" w:rsidRPr="00F72E87" w:rsidRDefault="006A1437" w:rsidP="008E24EC">
            <w:pPr>
              <w:pStyle w:val="Styl4"/>
              <w:numPr>
                <w:ilvl w:val="0"/>
                <w:numId w:val="0"/>
              </w:numPr>
              <w:spacing w:before="60" w:after="60" w:line="276" w:lineRule="auto"/>
              <w:jc w:val="both"/>
              <w:rPr>
                <w:rFonts w:cstheme="minorHAnsi"/>
              </w:rPr>
            </w:pPr>
            <w:r w:rsidRPr="00F72E87">
              <w:rPr>
                <w:rFonts w:cstheme="minorHAnsi"/>
              </w:rPr>
              <w:t>inne dokumenty</w:t>
            </w:r>
            <w:r>
              <w:rPr>
                <w:rFonts w:cstheme="minorHAnsi"/>
              </w:rPr>
              <w:t xml:space="preserve"> </w:t>
            </w:r>
            <w:r w:rsidR="008E24EC">
              <w:rPr>
                <w:rFonts w:cstheme="minorHAnsi"/>
              </w:rPr>
              <w:t>…</w:t>
            </w:r>
          </w:p>
        </w:tc>
        <w:sdt>
          <w:sdtPr>
            <w:rPr>
              <w:rFonts w:ascii="Times New Roman" w:hAnsi="Times New Roman" w:cs="Times New Roman"/>
            </w:rPr>
            <w:id w:val="-2035480655"/>
            <w14:checkbox>
              <w14:checked w14:val="0"/>
              <w14:checkedState w14:val="2612" w14:font="MS Gothic"/>
              <w14:uncheckedState w14:val="2610" w14:font="MS Gothic"/>
            </w14:checkbox>
          </w:sdtPr>
          <w:sdtEndPr/>
          <w:sdtContent>
            <w:tc>
              <w:tcPr>
                <w:tcW w:w="1233" w:type="dxa"/>
              </w:tcPr>
              <w:p w14:paraId="077AEAD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45322411"/>
            <w14:checkbox>
              <w14:checked w14:val="0"/>
              <w14:checkedState w14:val="2612" w14:font="MS Gothic"/>
              <w14:uncheckedState w14:val="2610" w14:font="MS Gothic"/>
            </w14:checkbox>
          </w:sdtPr>
          <w:sdtEndPr/>
          <w:sdtContent>
            <w:tc>
              <w:tcPr>
                <w:tcW w:w="1227" w:type="dxa"/>
              </w:tcPr>
              <w:p w14:paraId="118FC739" w14:textId="77777777" w:rsidR="006A1437" w:rsidRDefault="008E24EC"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00944FD9" w14:textId="77777777" w:rsidR="00964F4B" w:rsidRDefault="00964F4B" w:rsidP="00964F4B">
      <w:pPr>
        <w:pStyle w:val="Styl4"/>
        <w:numPr>
          <w:ilvl w:val="0"/>
          <w:numId w:val="0"/>
        </w:numPr>
        <w:spacing w:before="60" w:after="60" w:line="276" w:lineRule="auto"/>
        <w:ind w:left="352"/>
        <w:jc w:val="both"/>
        <w:rPr>
          <w:rFonts w:ascii="Times New Roman" w:hAnsi="Times New Roman" w:cs="Times New Roman"/>
        </w:rPr>
      </w:pPr>
    </w:p>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7853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BA26" w16cex:dateUtc="2020-12-21T23:19:00Z"/>
  <w16cex:commentExtensible w16cex:durableId="238BBBBA" w16cex:dateUtc="2020-12-21T23:26:00Z"/>
  <w16cex:commentExtensible w16cex:durableId="6B2C75F5" w16cex:dateUtc="2020-12-20T23:39:00Z"/>
  <w16cex:commentExtensible w16cex:durableId="4E4EB2B1" w16cex:dateUtc="2020-12-20T23:39:00Z"/>
  <w16cex:commentExtensible w16cex:durableId="2ECD00C9" w16cex:dateUtc="2020-12-20T23:41:00Z"/>
  <w16cex:commentExtensible w16cex:durableId="21A13CA7" w16cex:dateUtc="2020-12-20T23:43:00Z"/>
  <w16cex:commentExtensible w16cex:durableId="238BC6D9" w16cex:dateUtc="2020-12-22T0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9A685F" w16cid:durableId="1A794742"/>
  <w16cid:commentId w16cid:paraId="70A6E10B" w16cid:durableId="238BBA26"/>
  <w16cid:commentId w16cid:paraId="4E8DC322" w16cid:durableId="238BBBBA"/>
  <w16cid:commentId w16cid:paraId="6619A1B1" w16cid:durableId="26991AE0"/>
  <w16cid:commentId w16cid:paraId="7CC9BC3A" w16cid:durableId="6B2C75F5"/>
  <w16cid:commentId w16cid:paraId="370028C8" w16cid:durableId="4E4EB2B1"/>
  <w16cid:commentId w16cid:paraId="254DDCFB" w16cid:durableId="2ECD00C9"/>
  <w16cid:commentId w16cid:paraId="32C5C921" w16cid:durableId="21A13CA7"/>
  <w16cid:commentId w16cid:paraId="2836FDCF" w16cid:durableId="07179957"/>
  <w16cid:commentId w16cid:paraId="4B8D1425" w16cid:durableId="47E7A962"/>
  <w16cid:commentId w16cid:paraId="4D0AFCE8" w16cid:durableId="7A00F25E"/>
  <w16cid:commentId w16cid:paraId="03576169" w16cid:durableId="238BC6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52666" w14:textId="77777777" w:rsidR="00E2429F" w:rsidRDefault="00E2429F" w:rsidP="005E06F6">
      <w:pPr>
        <w:spacing w:after="0" w:line="240" w:lineRule="auto"/>
      </w:pPr>
      <w:r>
        <w:separator/>
      </w:r>
    </w:p>
  </w:endnote>
  <w:endnote w:type="continuationSeparator" w:id="0">
    <w:p w14:paraId="111F839B" w14:textId="77777777" w:rsidR="00E2429F" w:rsidRDefault="00E2429F" w:rsidP="005E06F6">
      <w:pPr>
        <w:spacing w:after="0" w:line="240" w:lineRule="auto"/>
      </w:pPr>
      <w:r>
        <w:continuationSeparator/>
      </w:r>
    </w:p>
  </w:endnote>
  <w:endnote w:type="continuationNotice" w:id="1">
    <w:p w14:paraId="40A6D000" w14:textId="77777777" w:rsidR="00E2429F" w:rsidRDefault="00E24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DAA6D" w14:textId="77777777" w:rsidR="007B56AA" w:rsidRDefault="007B5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76C77466" w:rsidR="00CE4547" w:rsidRDefault="00CE454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B56A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B56AA">
              <w:rPr>
                <w:b/>
                <w:bCs/>
                <w:noProof/>
              </w:rPr>
              <w:t>25</w:t>
            </w:r>
            <w:r>
              <w:rPr>
                <w:b/>
                <w:bCs/>
                <w:sz w:val="24"/>
                <w:szCs w:val="24"/>
              </w:rPr>
              <w:fldChar w:fldCharType="end"/>
            </w:r>
          </w:p>
        </w:sdtContent>
      </w:sdt>
    </w:sdtContent>
  </w:sdt>
  <w:p w14:paraId="5C1FD0F4" w14:textId="77777777" w:rsidR="00CE4547" w:rsidRPr="005E06F6" w:rsidRDefault="00CE454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7075D" w14:textId="77777777" w:rsidR="007B56AA" w:rsidRDefault="007B5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3887" w14:textId="77777777" w:rsidR="00E2429F" w:rsidRDefault="00E2429F" w:rsidP="005E06F6">
      <w:pPr>
        <w:spacing w:after="0" w:line="240" w:lineRule="auto"/>
      </w:pPr>
      <w:r>
        <w:separator/>
      </w:r>
    </w:p>
  </w:footnote>
  <w:footnote w:type="continuationSeparator" w:id="0">
    <w:p w14:paraId="308B62D0" w14:textId="77777777" w:rsidR="00E2429F" w:rsidRDefault="00E2429F" w:rsidP="005E06F6">
      <w:pPr>
        <w:spacing w:after="0" w:line="240" w:lineRule="auto"/>
      </w:pPr>
      <w:r>
        <w:continuationSeparator/>
      </w:r>
    </w:p>
  </w:footnote>
  <w:footnote w:type="continuationNotice" w:id="1">
    <w:p w14:paraId="2185F36D" w14:textId="77777777" w:rsidR="00E2429F" w:rsidRDefault="00E2429F">
      <w:pPr>
        <w:spacing w:after="0" w:line="240" w:lineRule="auto"/>
      </w:pPr>
    </w:p>
  </w:footnote>
  <w:footnote w:id="2">
    <w:p w14:paraId="313642E1" w14:textId="77777777" w:rsidR="00CE4547" w:rsidRDefault="00CE454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9B6C4" w14:textId="77777777" w:rsidR="007B56AA" w:rsidRDefault="007B56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6A4C7" w14:textId="77777777" w:rsidR="007B56AA" w:rsidRDefault="007B56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E4547" w:rsidRPr="004079BB" w14:paraId="4C0AB6BF" w14:textId="77777777" w:rsidTr="00785345">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CE4547" w:rsidRPr="000770A6" w14:paraId="1E47B5B8" w14:textId="77777777" w:rsidTr="00785345">
            <w:tc>
              <w:tcPr>
                <w:tcW w:w="2557" w:type="dxa"/>
                <w:tcBorders>
                  <w:top w:val="nil"/>
                  <w:left w:val="nil"/>
                  <w:bottom w:val="nil"/>
                  <w:right w:val="nil"/>
                </w:tcBorders>
              </w:tcPr>
              <w:p w14:paraId="25C423EC" w14:textId="77777777" w:rsidR="00CE4547" w:rsidRDefault="00CE4547" w:rsidP="00785345">
                <w:pPr>
                  <w:spacing w:before="26"/>
                  <w:ind w:left="20" w:right="-134"/>
                </w:pPr>
                <w:bookmarkStart w:id="4" w:name="_Hlk521433261"/>
              </w:p>
            </w:tc>
            <w:tc>
              <w:tcPr>
                <w:tcW w:w="2630" w:type="dxa"/>
                <w:tcBorders>
                  <w:top w:val="nil"/>
                  <w:left w:val="nil"/>
                  <w:bottom w:val="nil"/>
                  <w:right w:val="nil"/>
                </w:tcBorders>
              </w:tcPr>
              <w:p w14:paraId="70A2DC83" w14:textId="77777777" w:rsidR="00CE4547" w:rsidRDefault="00CE4547" w:rsidP="00785345">
                <w:pPr>
                  <w:jc w:val="center"/>
                </w:pPr>
              </w:p>
            </w:tc>
            <w:tc>
              <w:tcPr>
                <w:tcW w:w="3447" w:type="dxa"/>
                <w:tcBorders>
                  <w:top w:val="nil"/>
                  <w:left w:val="nil"/>
                  <w:bottom w:val="nil"/>
                  <w:right w:val="nil"/>
                </w:tcBorders>
              </w:tcPr>
              <w:p w14:paraId="32F28E3E" w14:textId="77777777" w:rsidR="00CE4547" w:rsidRDefault="00CE4547" w:rsidP="00785345">
                <w:pPr>
                  <w:jc w:val="center"/>
                </w:pPr>
              </w:p>
            </w:tc>
          </w:tr>
        </w:tbl>
        <w:p w14:paraId="40131B7A" w14:textId="77777777" w:rsidR="00CE4547" w:rsidRDefault="00CE4547" w:rsidP="00785345">
          <w:pPr>
            <w:pStyle w:val="Nagwek"/>
            <w:jc w:val="center"/>
            <w:rPr>
              <w:i/>
              <w:sz w:val="15"/>
              <w:szCs w:val="15"/>
            </w:rPr>
          </w:pPr>
          <w:r>
            <w:rPr>
              <w:noProof/>
              <w:lang w:eastAsia="pl-PL"/>
            </w:rPr>
            <w:drawing>
              <wp:inline distT="0" distB="0" distL="0" distR="0" wp14:anchorId="521194E7" wp14:editId="078A41C1">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811E3AC" w14:textId="77777777" w:rsidR="00CE4547" w:rsidRDefault="00CE4547" w:rsidP="00785345">
          <w:pPr>
            <w:pStyle w:val="Nagwek"/>
            <w:jc w:val="center"/>
            <w:rPr>
              <w:i/>
              <w:sz w:val="15"/>
              <w:szCs w:val="15"/>
            </w:rPr>
          </w:pPr>
        </w:p>
        <w:p w14:paraId="21581AD9" w14:textId="77777777" w:rsidR="00CE4547" w:rsidRPr="00B76E98" w:rsidRDefault="00CE4547" w:rsidP="00785345">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4"/>
        </w:p>
      </w:tc>
    </w:tr>
  </w:tbl>
  <w:p w14:paraId="1967C3AB" w14:textId="77777777" w:rsidR="00CE4547" w:rsidRDefault="00CE4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6D3"/>
    <w:multiLevelType w:val="hybridMultilevel"/>
    <w:tmpl w:val="22601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86EA2"/>
    <w:multiLevelType w:val="hybridMultilevel"/>
    <w:tmpl w:val="34F86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C3B2A"/>
    <w:multiLevelType w:val="hybridMultilevel"/>
    <w:tmpl w:val="0A465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562C53"/>
    <w:multiLevelType w:val="hybridMultilevel"/>
    <w:tmpl w:val="3D6CD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4E0C22"/>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0E93324"/>
    <w:multiLevelType w:val="hybridMultilevel"/>
    <w:tmpl w:val="71AC5FEE"/>
    <w:lvl w:ilvl="0" w:tplc="BA40C5F4">
      <w:start w:val="10"/>
      <w:numFmt w:val="decimal"/>
      <w:lvlText w:val="%1."/>
      <w:lvlJc w:val="left"/>
      <w:pPr>
        <w:ind w:left="720" w:hanging="360"/>
      </w:pPr>
    </w:lvl>
    <w:lvl w:ilvl="1" w:tplc="B0C87DC2">
      <w:start w:val="1"/>
      <w:numFmt w:val="lowerLetter"/>
      <w:lvlText w:val="%2."/>
      <w:lvlJc w:val="left"/>
      <w:pPr>
        <w:ind w:left="1440" w:hanging="360"/>
      </w:pPr>
    </w:lvl>
    <w:lvl w:ilvl="2" w:tplc="DC508C5C">
      <w:start w:val="1"/>
      <w:numFmt w:val="lowerRoman"/>
      <w:lvlText w:val="%3."/>
      <w:lvlJc w:val="right"/>
      <w:pPr>
        <w:ind w:left="2160" w:hanging="180"/>
      </w:pPr>
    </w:lvl>
    <w:lvl w:ilvl="3" w:tplc="255457D2">
      <w:start w:val="1"/>
      <w:numFmt w:val="decimal"/>
      <w:lvlText w:val="%4."/>
      <w:lvlJc w:val="left"/>
      <w:pPr>
        <w:ind w:left="2880" w:hanging="360"/>
      </w:pPr>
    </w:lvl>
    <w:lvl w:ilvl="4" w:tplc="999A278E">
      <w:start w:val="1"/>
      <w:numFmt w:val="lowerLetter"/>
      <w:lvlText w:val="%5."/>
      <w:lvlJc w:val="left"/>
      <w:pPr>
        <w:ind w:left="3600" w:hanging="360"/>
      </w:pPr>
    </w:lvl>
    <w:lvl w:ilvl="5" w:tplc="CA445094">
      <w:start w:val="1"/>
      <w:numFmt w:val="lowerRoman"/>
      <w:lvlText w:val="%6."/>
      <w:lvlJc w:val="right"/>
      <w:pPr>
        <w:ind w:left="4320" w:hanging="180"/>
      </w:pPr>
    </w:lvl>
    <w:lvl w:ilvl="6" w:tplc="D2464D6E">
      <w:start w:val="1"/>
      <w:numFmt w:val="decimal"/>
      <w:lvlText w:val="%7."/>
      <w:lvlJc w:val="left"/>
      <w:pPr>
        <w:ind w:left="5040" w:hanging="360"/>
      </w:pPr>
    </w:lvl>
    <w:lvl w:ilvl="7" w:tplc="DC02C5B8">
      <w:start w:val="1"/>
      <w:numFmt w:val="lowerLetter"/>
      <w:lvlText w:val="%8."/>
      <w:lvlJc w:val="left"/>
      <w:pPr>
        <w:ind w:left="5760" w:hanging="360"/>
      </w:pPr>
    </w:lvl>
    <w:lvl w:ilvl="8" w:tplc="97201D56">
      <w:start w:val="1"/>
      <w:numFmt w:val="lowerRoman"/>
      <w:lvlText w:val="%9."/>
      <w:lvlJc w:val="right"/>
      <w:pPr>
        <w:ind w:left="6480" w:hanging="180"/>
      </w:pPr>
    </w:lvl>
  </w:abstractNum>
  <w:abstractNum w:abstractNumId="8" w15:restartNumberingAfterBreak="0">
    <w:nsid w:val="22CF06AF"/>
    <w:multiLevelType w:val="hybridMultilevel"/>
    <w:tmpl w:val="54FEE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EF5491"/>
    <w:multiLevelType w:val="hybridMultilevel"/>
    <w:tmpl w:val="215E9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6717B5"/>
    <w:multiLevelType w:val="hybridMultilevel"/>
    <w:tmpl w:val="40DED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967AF"/>
    <w:multiLevelType w:val="hybridMultilevel"/>
    <w:tmpl w:val="89EEE462"/>
    <w:lvl w:ilvl="0" w:tplc="157CBDF8">
      <w:start w:val="4"/>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883A78"/>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3E6E54"/>
    <w:multiLevelType w:val="hybridMultilevel"/>
    <w:tmpl w:val="5D9458E8"/>
    <w:lvl w:ilvl="0" w:tplc="39E454BA">
      <w:start w:val="1"/>
      <w:numFmt w:val="decimal"/>
      <w:lvlText w:val="%1."/>
      <w:lvlJc w:val="left"/>
      <w:pPr>
        <w:ind w:left="720" w:hanging="360"/>
      </w:pPr>
      <w:rPr>
        <w:rFonts w:asciiTheme="minorHAnsi" w:hAnsiTheme="minorHAnsi" w:cstheme="minorHAnsi"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FF78AB"/>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19" w15:restartNumberingAfterBreak="0">
    <w:nsid w:val="48B803BE"/>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27047A"/>
    <w:multiLevelType w:val="hybridMultilevel"/>
    <w:tmpl w:val="EF6239A8"/>
    <w:lvl w:ilvl="0" w:tplc="EBF26610">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8E80F2F"/>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E6D24"/>
    <w:multiLevelType w:val="hybridMultilevel"/>
    <w:tmpl w:val="99607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7"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112C3E"/>
    <w:multiLevelType w:val="hybridMultilevel"/>
    <w:tmpl w:val="0F488F60"/>
    <w:lvl w:ilvl="0" w:tplc="E2BA777A">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C93C19"/>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5B2062"/>
    <w:multiLevelType w:val="hybridMultilevel"/>
    <w:tmpl w:val="BA76B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12"/>
  </w:num>
  <w:num w:numId="3">
    <w:abstractNumId w:val="14"/>
  </w:num>
  <w:num w:numId="4">
    <w:abstractNumId w:val="27"/>
  </w:num>
  <w:num w:numId="5">
    <w:abstractNumId w:val="20"/>
  </w:num>
  <w:num w:numId="6">
    <w:abstractNumId w:val="26"/>
  </w:num>
  <w:num w:numId="7">
    <w:abstractNumId w:val="31"/>
  </w:num>
  <w:num w:numId="8">
    <w:abstractNumId w:val="18"/>
  </w:num>
  <w:num w:numId="9">
    <w:abstractNumId w:val="32"/>
  </w:num>
  <w:num w:numId="10">
    <w:abstractNumId w:val="16"/>
  </w:num>
  <w:num w:numId="11">
    <w:abstractNumId w:val="19"/>
  </w:num>
  <w:num w:numId="12">
    <w:abstractNumId w:val="11"/>
  </w:num>
  <w:num w:numId="13">
    <w:abstractNumId w:val="15"/>
  </w:num>
  <w:num w:numId="14">
    <w:abstractNumId w:val="24"/>
  </w:num>
  <w:num w:numId="15">
    <w:abstractNumId w:val="2"/>
  </w:num>
  <w:num w:numId="16">
    <w:abstractNumId w:val="25"/>
  </w:num>
  <w:num w:numId="17">
    <w:abstractNumId w:val="10"/>
  </w:num>
  <w:num w:numId="18">
    <w:abstractNumId w:val="13"/>
  </w:num>
  <w:num w:numId="19">
    <w:abstractNumId w:val="9"/>
  </w:num>
  <w:num w:numId="20">
    <w:abstractNumId w:val="8"/>
  </w:num>
  <w:num w:numId="21">
    <w:abstractNumId w:val="0"/>
  </w:num>
  <w:num w:numId="22">
    <w:abstractNumId w:val="6"/>
  </w:num>
  <w:num w:numId="23">
    <w:abstractNumId w:val="23"/>
  </w:num>
  <w:num w:numId="24">
    <w:abstractNumId w:val="3"/>
  </w:num>
  <w:num w:numId="25">
    <w:abstractNumId w:val="4"/>
  </w:num>
  <w:num w:numId="26">
    <w:abstractNumId w:val="1"/>
  </w:num>
  <w:num w:numId="27">
    <w:abstractNumId w:val="28"/>
  </w:num>
  <w:num w:numId="28">
    <w:abstractNumId w:val="22"/>
  </w:num>
  <w:num w:numId="29">
    <w:abstractNumId w:val="21"/>
  </w:num>
  <w:num w:numId="30">
    <w:abstractNumId w:val="29"/>
  </w:num>
  <w:num w:numId="31">
    <w:abstractNumId w:val="17"/>
  </w:num>
  <w:num w:numId="32">
    <w:abstractNumId w:val="5"/>
  </w:num>
  <w:num w:numId="33">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EC"/>
    <w:rsid w:val="00073B41"/>
    <w:rsid w:val="000831FA"/>
    <w:rsid w:val="00084CC5"/>
    <w:rsid w:val="00084FF5"/>
    <w:rsid w:val="00093119"/>
    <w:rsid w:val="000A4B15"/>
    <w:rsid w:val="000B40C7"/>
    <w:rsid w:val="000B7A9C"/>
    <w:rsid w:val="000E0E50"/>
    <w:rsid w:val="000E2B23"/>
    <w:rsid w:val="000E73B3"/>
    <w:rsid w:val="000F2EB4"/>
    <w:rsid w:val="00105D8F"/>
    <w:rsid w:val="00106798"/>
    <w:rsid w:val="00114E4B"/>
    <w:rsid w:val="00122BA3"/>
    <w:rsid w:val="00130A85"/>
    <w:rsid w:val="0014087C"/>
    <w:rsid w:val="001408CE"/>
    <w:rsid w:val="00144A13"/>
    <w:rsid w:val="00145837"/>
    <w:rsid w:val="00145884"/>
    <w:rsid w:val="0015385B"/>
    <w:rsid w:val="00161DE4"/>
    <w:rsid w:val="00164FD5"/>
    <w:rsid w:val="00167651"/>
    <w:rsid w:val="00171745"/>
    <w:rsid w:val="0017755D"/>
    <w:rsid w:val="00177BB3"/>
    <w:rsid w:val="001A3291"/>
    <w:rsid w:val="001A55C6"/>
    <w:rsid w:val="001A7629"/>
    <w:rsid w:val="001A7FC9"/>
    <w:rsid w:val="001B2BFB"/>
    <w:rsid w:val="001B344C"/>
    <w:rsid w:val="001C0BBD"/>
    <w:rsid w:val="001C215B"/>
    <w:rsid w:val="001D02C1"/>
    <w:rsid w:val="001E135F"/>
    <w:rsid w:val="001F5AD1"/>
    <w:rsid w:val="00204AE4"/>
    <w:rsid w:val="0020682A"/>
    <w:rsid w:val="00212636"/>
    <w:rsid w:val="0022726C"/>
    <w:rsid w:val="002330AF"/>
    <w:rsid w:val="002345BC"/>
    <w:rsid w:val="00235220"/>
    <w:rsid w:val="00243905"/>
    <w:rsid w:val="00243FFF"/>
    <w:rsid w:val="00245897"/>
    <w:rsid w:val="00253B68"/>
    <w:rsid w:val="002560AA"/>
    <w:rsid w:val="002574E4"/>
    <w:rsid w:val="002628B8"/>
    <w:rsid w:val="00272CCD"/>
    <w:rsid w:val="002767E9"/>
    <w:rsid w:val="00280998"/>
    <w:rsid w:val="00281B87"/>
    <w:rsid w:val="00291285"/>
    <w:rsid w:val="00293574"/>
    <w:rsid w:val="002948F3"/>
    <w:rsid w:val="00295EDF"/>
    <w:rsid w:val="002A098F"/>
    <w:rsid w:val="002B024F"/>
    <w:rsid w:val="002B6BA1"/>
    <w:rsid w:val="002C02A9"/>
    <w:rsid w:val="002C1B42"/>
    <w:rsid w:val="002C4C3D"/>
    <w:rsid w:val="002C7DEB"/>
    <w:rsid w:val="002D044C"/>
    <w:rsid w:val="002D24A1"/>
    <w:rsid w:val="002D5EAA"/>
    <w:rsid w:val="002D7294"/>
    <w:rsid w:val="002E11A8"/>
    <w:rsid w:val="002E2CCF"/>
    <w:rsid w:val="002F0F76"/>
    <w:rsid w:val="002F1205"/>
    <w:rsid w:val="002F49C1"/>
    <w:rsid w:val="00314506"/>
    <w:rsid w:val="00321D44"/>
    <w:rsid w:val="0032582E"/>
    <w:rsid w:val="0032610D"/>
    <w:rsid w:val="00332188"/>
    <w:rsid w:val="00335C93"/>
    <w:rsid w:val="00357088"/>
    <w:rsid w:val="00362B24"/>
    <w:rsid w:val="00366E66"/>
    <w:rsid w:val="00380647"/>
    <w:rsid w:val="00381EBC"/>
    <w:rsid w:val="00384B67"/>
    <w:rsid w:val="00394BB3"/>
    <w:rsid w:val="003A4628"/>
    <w:rsid w:val="003B27F0"/>
    <w:rsid w:val="003C522F"/>
    <w:rsid w:val="003D06E3"/>
    <w:rsid w:val="003E1BD4"/>
    <w:rsid w:val="003E2848"/>
    <w:rsid w:val="0040724A"/>
    <w:rsid w:val="0041455F"/>
    <w:rsid w:val="00414B08"/>
    <w:rsid w:val="00417788"/>
    <w:rsid w:val="004278AA"/>
    <w:rsid w:val="00431EC2"/>
    <w:rsid w:val="00432AF2"/>
    <w:rsid w:val="00436169"/>
    <w:rsid w:val="00443511"/>
    <w:rsid w:val="00463533"/>
    <w:rsid w:val="00465ED7"/>
    <w:rsid w:val="00480917"/>
    <w:rsid w:val="00482474"/>
    <w:rsid w:val="00486F2F"/>
    <w:rsid w:val="00490B0D"/>
    <w:rsid w:val="00493538"/>
    <w:rsid w:val="00495E3A"/>
    <w:rsid w:val="004A4D04"/>
    <w:rsid w:val="004B08DC"/>
    <w:rsid w:val="004B3F09"/>
    <w:rsid w:val="004C6494"/>
    <w:rsid w:val="004D2CF5"/>
    <w:rsid w:val="004D4C37"/>
    <w:rsid w:val="004D6D70"/>
    <w:rsid w:val="004F2A7E"/>
    <w:rsid w:val="00501679"/>
    <w:rsid w:val="00505788"/>
    <w:rsid w:val="005178D8"/>
    <w:rsid w:val="005258F0"/>
    <w:rsid w:val="00525F34"/>
    <w:rsid w:val="00531BA8"/>
    <w:rsid w:val="00534A55"/>
    <w:rsid w:val="00534CD6"/>
    <w:rsid w:val="00543685"/>
    <w:rsid w:val="00553107"/>
    <w:rsid w:val="00553FC9"/>
    <w:rsid w:val="0056355A"/>
    <w:rsid w:val="00563DEE"/>
    <w:rsid w:val="005718D2"/>
    <w:rsid w:val="00574C96"/>
    <w:rsid w:val="0058286E"/>
    <w:rsid w:val="00584285"/>
    <w:rsid w:val="00590292"/>
    <w:rsid w:val="005A387B"/>
    <w:rsid w:val="005A4F00"/>
    <w:rsid w:val="005A5CBB"/>
    <w:rsid w:val="005A602C"/>
    <w:rsid w:val="005B0711"/>
    <w:rsid w:val="005B4DAF"/>
    <w:rsid w:val="005B6FAD"/>
    <w:rsid w:val="005C1805"/>
    <w:rsid w:val="005C46F3"/>
    <w:rsid w:val="005D25BC"/>
    <w:rsid w:val="005D502F"/>
    <w:rsid w:val="005E06F6"/>
    <w:rsid w:val="005E34DC"/>
    <w:rsid w:val="005E4447"/>
    <w:rsid w:val="005E6480"/>
    <w:rsid w:val="005E784D"/>
    <w:rsid w:val="005F6C96"/>
    <w:rsid w:val="005F75D7"/>
    <w:rsid w:val="00604661"/>
    <w:rsid w:val="00605A53"/>
    <w:rsid w:val="00610647"/>
    <w:rsid w:val="00621461"/>
    <w:rsid w:val="00623926"/>
    <w:rsid w:val="0062466A"/>
    <w:rsid w:val="006339E6"/>
    <w:rsid w:val="0063619C"/>
    <w:rsid w:val="006500E0"/>
    <w:rsid w:val="00650468"/>
    <w:rsid w:val="00654A4E"/>
    <w:rsid w:val="00660048"/>
    <w:rsid w:val="0066110B"/>
    <w:rsid w:val="0067117D"/>
    <w:rsid w:val="0069173B"/>
    <w:rsid w:val="00691EAD"/>
    <w:rsid w:val="00693F61"/>
    <w:rsid w:val="006965DA"/>
    <w:rsid w:val="00696CED"/>
    <w:rsid w:val="00697331"/>
    <w:rsid w:val="00697E8D"/>
    <w:rsid w:val="006A051B"/>
    <w:rsid w:val="006A0A95"/>
    <w:rsid w:val="006A103A"/>
    <w:rsid w:val="006A1437"/>
    <w:rsid w:val="006A483E"/>
    <w:rsid w:val="006A64C5"/>
    <w:rsid w:val="006B3EA7"/>
    <w:rsid w:val="006B6C58"/>
    <w:rsid w:val="006B73F4"/>
    <w:rsid w:val="006D51E8"/>
    <w:rsid w:val="006D5A97"/>
    <w:rsid w:val="006E6783"/>
    <w:rsid w:val="006E6C49"/>
    <w:rsid w:val="006F6224"/>
    <w:rsid w:val="0070083C"/>
    <w:rsid w:val="0070314A"/>
    <w:rsid w:val="0070438A"/>
    <w:rsid w:val="007105A0"/>
    <w:rsid w:val="00723D9B"/>
    <w:rsid w:val="007362A5"/>
    <w:rsid w:val="0074219A"/>
    <w:rsid w:val="0074225C"/>
    <w:rsid w:val="00742DEE"/>
    <w:rsid w:val="00753A7D"/>
    <w:rsid w:val="0076482E"/>
    <w:rsid w:val="00773AC1"/>
    <w:rsid w:val="0077715B"/>
    <w:rsid w:val="00785345"/>
    <w:rsid w:val="007A6D43"/>
    <w:rsid w:val="007A73C5"/>
    <w:rsid w:val="007B0F49"/>
    <w:rsid w:val="007B56AA"/>
    <w:rsid w:val="007C1089"/>
    <w:rsid w:val="007E28E6"/>
    <w:rsid w:val="007E2BBB"/>
    <w:rsid w:val="00815AF8"/>
    <w:rsid w:val="00815EA9"/>
    <w:rsid w:val="008179CF"/>
    <w:rsid w:val="00834008"/>
    <w:rsid w:val="00834425"/>
    <w:rsid w:val="00834651"/>
    <w:rsid w:val="00835683"/>
    <w:rsid w:val="00844701"/>
    <w:rsid w:val="008453A0"/>
    <w:rsid w:val="00847530"/>
    <w:rsid w:val="0085754C"/>
    <w:rsid w:val="00862598"/>
    <w:rsid w:val="008633E6"/>
    <w:rsid w:val="008671C3"/>
    <w:rsid w:val="00881F43"/>
    <w:rsid w:val="008902E5"/>
    <w:rsid w:val="00892C25"/>
    <w:rsid w:val="008A09D0"/>
    <w:rsid w:val="008A3ABD"/>
    <w:rsid w:val="008A40A0"/>
    <w:rsid w:val="008A43DD"/>
    <w:rsid w:val="008A7255"/>
    <w:rsid w:val="008A780D"/>
    <w:rsid w:val="008C3EE8"/>
    <w:rsid w:val="008D263F"/>
    <w:rsid w:val="008D6DA7"/>
    <w:rsid w:val="008E24EC"/>
    <w:rsid w:val="008E5255"/>
    <w:rsid w:val="008F0EED"/>
    <w:rsid w:val="0090506F"/>
    <w:rsid w:val="00907C43"/>
    <w:rsid w:val="00912E16"/>
    <w:rsid w:val="00914A56"/>
    <w:rsid w:val="009174D0"/>
    <w:rsid w:val="0091752B"/>
    <w:rsid w:val="00921240"/>
    <w:rsid w:val="0093129B"/>
    <w:rsid w:val="0093146C"/>
    <w:rsid w:val="0093793F"/>
    <w:rsid w:val="0094425D"/>
    <w:rsid w:val="00945038"/>
    <w:rsid w:val="00945A6E"/>
    <w:rsid w:val="00957AD1"/>
    <w:rsid w:val="00961A94"/>
    <w:rsid w:val="00964F4B"/>
    <w:rsid w:val="00981691"/>
    <w:rsid w:val="009911EF"/>
    <w:rsid w:val="009955CD"/>
    <w:rsid w:val="009A1670"/>
    <w:rsid w:val="009A591C"/>
    <w:rsid w:val="009A6F0D"/>
    <w:rsid w:val="009B7BEF"/>
    <w:rsid w:val="009C0374"/>
    <w:rsid w:val="009C28B0"/>
    <w:rsid w:val="009C7B3E"/>
    <w:rsid w:val="009D09F7"/>
    <w:rsid w:val="009D0ACF"/>
    <w:rsid w:val="009D10E5"/>
    <w:rsid w:val="009D2223"/>
    <w:rsid w:val="009E0DCB"/>
    <w:rsid w:val="009E157C"/>
    <w:rsid w:val="009E7C95"/>
    <w:rsid w:val="009F71D0"/>
    <w:rsid w:val="009F7DDA"/>
    <w:rsid w:val="009FB575"/>
    <w:rsid w:val="00A03287"/>
    <w:rsid w:val="00A074FE"/>
    <w:rsid w:val="00A11E52"/>
    <w:rsid w:val="00A11F97"/>
    <w:rsid w:val="00A13978"/>
    <w:rsid w:val="00A13FCC"/>
    <w:rsid w:val="00A15552"/>
    <w:rsid w:val="00A174B0"/>
    <w:rsid w:val="00A26E00"/>
    <w:rsid w:val="00A44768"/>
    <w:rsid w:val="00A47E81"/>
    <w:rsid w:val="00A54720"/>
    <w:rsid w:val="00A5533A"/>
    <w:rsid w:val="00A57149"/>
    <w:rsid w:val="00A64899"/>
    <w:rsid w:val="00A662C8"/>
    <w:rsid w:val="00A67168"/>
    <w:rsid w:val="00A72313"/>
    <w:rsid w:val="00A72B47"/>
    <w:rsid w:val="00A82D38"/>
    <w:rsid w:val="00A82E37"/>
    <w:rsid w:val="00A95A49"/>
    <w:rsid w:val="00AA46C9"/>
    <w:rsid w:val="00AA65FC"/>
    <w:rsid w:val="00AB07E2"/>
    <w:rsid w:val="00AB09CD"/>
    <w:rsid w:val="00AB1424"/>
    <w:rsid w:val="00AB68BF"/>
    <w:rsid w:val="00AC35B8"/>
    <w:rsid w:val="00AC5B49"/>
    <w:rsid w:val="00AD2798"/>
    <w:rsid w:val="00AD2CA6"/>
    <w:rsid w:val="00AD3536"/>
    <w:rsid w:val="00AD5E1A"/>
    <w:rsid w:val="00AE1678"/>
    <w:rsid w:val="00AF30EC"/>
    <w:rsid w:val="00AF4AD1"/>
    <w:rsid w:val="00AF5A56"/>
    <w:rsid w:val="00B00755"/>
    <w:rsid w:val="00B03D86"/>
    <w:rsid w:val="00B06DBE"/>
    <w:rsid w:val="00B11696"/>
    <w:rsid w:val="00B128C5"/>
    <w:rsid w:val="00B23B5C"/>
    <w:rsid w:val="00B307B1"/>
    <w:rsid w:val="00B32D5B"/>
    <w:rsid w:val="00B33743"/>
    <w:rsid w:val="00B33A8B"/>
    <w:rsid w:val="00B3558E"/>
    <w:rsid w:val="00B401A2"/>
    <w:rsid w:val="00B40446"/>
    <w:rsid w:val="00B40C3F"/>
    <w:rsid w:val="00B41D30"/>
    <w:rsid w:val="00B428D7"/>
    <w:rsid w:val="00B455E8"/>
    <w:rsid w:val="00B459F6"/>
    <w:rsid w:val="00B52AAC"/>
    <w:rsid w:val="00B53A01"/>
    <w:rsid w:val="00B5400F"/>
    <w:rsid w:val="00B574C9"/>
    <w:rsid w:val="00B70075"/>
    <w:rsid w:val="00B72025"/>
    <w:rsid w:val="00B7726D"/>
    <w:rsid w:val="00B8335A"/>
    <w:rsid w:val="00B92F10"/>
    <w:rsid w:val="00BA58BF"/>
    <w:rsid w:val="00BA6CFE"/>
    <w:rsid w:val="00BB3F1D"/>
    <w:rsid w:val="00BD2333"/>
    <w:rsid w:val="00BE015A"/>
    <w:rsid w:val="00BF2B31"/>
    <w:rsid w:val="00BF4236"/>
    <w:rsid w:val="00BF5273"/>
    <w:rsid w:val="00C042A9"/>
    <w:rsid w:val="00C0446A"/>
    <w:rsid w:val="00C046D0"/>
    <w:rsid w:val="00C224E7"/>
    <w:rsid w:val="00C234B7"/>
    <w:rsid w:val="00C32DFB"/>
    <w:rsid w:val="00C36245"/>
    <w:rsid w:val="00C4224B"/>
    <w:rsid w:val="00C4565F"/>
    <w:rsid w:val="00C57C2B"/>
    <w:rsid w:val="00C71DF6"/>
    <w:rsid w:val="00C73907"/>
    <w:rsid w:val="00C77B09"/>
    <w:rsid w:val="00C77B95"/>
    <w:rsid w:val="00C82F3E"/>
    <w:rsid w:val="00C84364"/>
    <w:rsid w:val="00C94699"/>
    <w:rsid w:val="00CA1822"/>
    <w:rsid w:val="00CB19A7"/>
    <w:rsid w:val="00CC0042"/>
    <w:rsid w:val="00CD32DC"/>
    <w:rsid w:val="00CD3D05"/>
    <w:rsid w:val="00CD4816"/>
    <w:rsid w:val="00CE01B5"/>
    <w:rsid w:val="00CE1E72"/>
    <w:rsid w:val="00CE4547"/>
    <w:rsid w:val="00CE6245"/>
    <w:rsid w:val="00CE7625"/>
    <w:rsid w:val="00CE7C50"/>
    <w:rsid w:val="00CE7ECC"/>
    <w:rsid w:val="00CF3AF4"/>
    <w:rsid w:val="00D10234"/>
    <w:rsid w:val="00D1245F"/>
    <w:rsid w:val="00D124DB"/>
    <w:rsid w:val="00D21A3E"/>
    <w:rsid w:val="00D228C1"/>
    <w:rsid w:val="00D3184E"/>
    <w:rsid w:val="00D43745"/>
    <w:rsid w:val="00D43C56"/>
    <w:rsid w:val="00D45183"/>
    <w:rsid w:val="00D457C7"/>
    <w:rsid w:val="00D5031D"/>
    <w:rsid w:val="00D6202D"/>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6E0"/>
    <w:rsid w:val="00DC1E78"/>
    <w:rsid w:val="00DC7A4C"/>
    <w:rsid w:val="00DD39BD"/>
    <w:rsid w:val="00DD41F5"/>
    <w:rsid w:val="00DD5B7B"/>
    <w:rsid w:val="00DE532E"/>
    <w:rsid w:val="00DF0B37"/>
    <w:rsid w:val="00DF6DFD"/>
    <w:rsid w:val="00DF7CED"/>
    <w:rsid w:val="00E054A6"/>
    <w:rsid w:val="00E0699A"/>
    <w:rsid w:val="00E07F3E"/>
    <w:rsid w:val="00E15208"/>
    <w:rsid w:val="00E23BB9"/>
    <w:rsid w:val="00E2429F"/>
    <w:rsid w:val="00E247B3"/>
    <w:rsid w:val="00E24A8E"/>
    <w:rsid w:val="00E27338"/>
    <w:rsid w:val="00E30D03"/>
    <w:rsid w:val="00E34E1B"/>
    <w:rsid w:val="00E425BA"/>
    <w:rsid w:val="00E44BF7"/>
    <w:rsid w:val="00E51364"/>
    <w:rsid w:val="00E51FE0"/>
    <w:rsid w:val="00E53A85"/>
    <w:rsid w:val="00E570C3"/>
    <w:rsid w:val="00E5758F"/>
    <w:rsid w:val="00E61058"/>
    <w:rsid w:val="00E729CD"/>
    <w:rsid w:val="00E73B1A"/>
    <w:rsid w:val="00E77447"/>
    <w:rsid w:val="00E83FA1"/>
    <w:rsid w:val="00EA1FD5"/>
    <w:rsid w:val="00EA2EFF"/>
    <w:rsid w:val="00EA4765"/>
    <w:rsid w:val="00EA6262"/>
    <w:rsid w:val="00EB0F3C"/>
    <w:rsid w:val="00EB5EDB"/>
    <w:rsid w:val="00EC439A"/>
    <w:rsid w:val="00EC66E8"/>
    <w:rsid w:val="00EC7CE8"/>
    <w:rsid w:val="00ED0113"/>
    <w:rsid w:val="00ED5D16"/>
    <w:rsid w:val="00EE04C1"/>
    <w:rsid w:val="00EE2429"/>
    <w:rsid w:val="00EF582F"/>
    <w:rsid w:val="00EF72A5"/>
    <w:rsid w:val="00F04D1F"/>
    <w:rsid w:val="00F04F32"/>
    <w:rsid w:val="00F319C4"/>
    <w:rsid w:val="00F338E8"/>
    <w:rsid w:val="00F33CC4"/>
    <w:rsid w:val="00F47197"/>
    <w:rsid w:val="00F47DFD"/>
    <w:rsid w:val="00F47F6D"/>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72C1"/>
    <w:rsid w:val="00F97A9B"/>
    <w:rsid w:val="00FA06D1"/>
    <w:rsid w:val="00FA3CF0"/>
    <w:rsid w:val="00FA6678"/>
    <w:rsid w:val="00FA7EC4"/>
    <w:rsid w:val="00FB415E"/>
    <w:rsid w:val="00FC557F"/>
    <w:rsid w:val="00FC5CB0"/>
    <w:rsid w:val="00FC5EF6"/>
    <w:rsid w:val="00FD5CC8"/>
    <w:rsid w:val="00FD6CDC"/>
    <w:rsid w:val="00FD7108"/>
    <w:rsid w:val="00FE4955"/>
    <w:rsid w:val="00FF1BA5"/>
    <w:rsid w:val="00FF66D3"/>
    <w:rsid w:val="01EE84B6"/>
    <w:rsid w:val="032CD2ED"/>
    <w:rsid w:val="033DA91D"/>
    <w:rsid w:val="06ABA1AF"/>
    <w:rsid w:val="06D3E232"/>
    <w:rsid w:val="0747C990"/>
    <w:rsid w:val="07578FD0"/>
    <w:rsid w:val="079504E4"/>
    <w:rsid w:val="080D13B6"/>
    <w:rsid w:val="0839B4EF"/>
    <w:rsid w:val="08E3C750"/>
    <w:rsid w:val="0922DF1B"/>
    <w:rsid w:val="0AE571B2"/>
    <w:rsid w:val="0C75A6AB"/>
    <w:rsid w:val="0C7D83AD"/>
    <w:rsid w:val="0CFEC334"/>
    <w:rsid w:val="0EB661D3"/>
    <w:rsid w:val="10C5F9D4"/>
    <w:rsid w:val="11AB9856"/>
    <w:rsid w:val="12977D28"/>
    <w:rsid w:val="152DEE7F"/>
    <w:rsid w:val="17386286"/>
    <w:rsid w:val="1879E16A"/>
    <w:rsid w:val="18C5ED68"/>
    <w:rsid w:val="18FF411A"/>
    <w:rsid w:val="1AB121B2"/>
    <w:rsid w:val="1AC70023"/>
    <w:rsid w:val="1BFD8E2A"/>
    <w:rsid w:val="1CE6E3A5"/>
    <w:rsid w:val="1DAE0AC7"/>
    <w:rsid w:val="1E1442F8"/>
    <w:rsid w:val="1EB0E3B9"/>
    <w:rsid w:val="1FCDD34F"/>
    <w:rsid w:val="1FE4B7B1"/>
    <w:rsid w:val="20BE273A"/>
    <w:rsid w:val="213E2209"/>
    <w:rsid w:val="2164E5BA"/>
    <w:rsid w:val="21694549"/>
    <w:rsid w:val="226A47D4"/>
    <w:rsid w:val="24A0B04F"/>
    <w:rsid w:val="256342BF"/>
    <w:rsid w:val="2717290B"/>
    <w:rsid w:val="274749FC"/>
    <w:rsid w:val="28EDFDDD"/>
    <w:rsid w:val="29D66FAE"/>
    <w:rsid w:val="2A8E1498"/>
    <w:rsid w:val="2AAD9E3E"/>
    <w:rsid w:val="2DB58B53"/>
    <w:rsid w:val="2E3CE9F8"/>
    <w:rsid w:val="2E65606F"/>
    <w:rsid w:val="2ECF13DA"/>
    <w:rsid w:val="2EEF5F45"/>
    <w:rsid w:val="2F6185BB"/>
    <w:rsid w:val="31BFF82C"/>
    <w:rsid w:val="3220EAF7"/>
    <w:rsid w:val="336B225E"/>
    <w:rsid w:val="362F6BEF"/>
    <w:rsid w:val="36BC7347"/>
    <w:rsid w:val="36CC9525"/>
    <w:rsid w:val="389DD1F0"/>
    <w:rsid w:val="38AE6D42"/>
    <w:rsid w:val="39463C7F"/>
    <w:rsid w:val="3948F42D"/>
    <w:rsid w:val="3BDD6835"/>
    <w:rsid w:val="3BE65A96"/>
    <w:rsid w:val="3CE1A4BF"/>
    <w:rsid w:val="3CF7AC38"/>
    <w:rsid w:val="3E24FC08"/>
    <w:rsid w:val="3E5FDD4D"/>
    <w:rsid w:val="40AADE59"/>
    <w:rsid w:val="41366F92"/>
    <w:rsid w:val="4241E97F"/>
    <w:rsid w:val="4299C916"/>
    <w:rsid w:val="43CF66CD"/>
    <w:rsid w:val="44A9CEC1"/>
    <w:rsid w:val="4500192E"/>
    <w:rsid w:val="4514C026"/>
    <w:rsid w:val="465448C9"/>
    <w:rsid w:val="469A6A2C"/>
    <w:rsid w:val="476A2B15"/>
    <w:rsid w:val="47D5FD66"/>
    <w:rsid w:val="4978535A"/>
    <w:rsid w:val="4A48D6FA"/>
    <w:rsid w:val="4B380666"/>
    <w:rsid w:val="4B7BCE65"/>
    <w:rsid w:val="4D94C584"/>
    <w:rsid w:val="4DECA096"/>
    <w:rsid w:val="50A63C63"/>
    <w:rsid w:val="5207DF72"/>
    <w:rsid w:val="52A822B6"/>
    <w:rsid w:val="531DC426"/>
    <w:rsid w:val="53A3AFD3"/>
    <w:rsid w:val="53BD0591"/>
    <w:rsid w:val="543ABF81"/>
    <w:rsid w:val="54BD9DC4"/>
    <w:rsid w:val="57C7B299"/>
    <w:rsid w:val="57CB6C5C"/>
    <w:rsid w:val="59702633"/>
    <w:rsid w:val="5A012612"/>
    <w:rsid w:val="5C37F058"/>
    <w:rsid w:val="5E0EA1CA"/>
    <w:rsid w:val="5E66FF60"/>
    <w:rsid w:val="5F6EEA48"/>
    <w:rsid w:val="5FE3073A"/>
    <w:rsid w:val="6091E473"/>
    <w:rsid w:val="6102D4BB"/>
    <w:rsid w:val="61240721"/>
    <w:rsid w:val="62092139"/>
    <w:rsid w:val="62A9D693"/>
    <w:rsid w:val="62F0F905"/>
    <w:rsid w:val="635D0EB4"/>
    <w:rsid w:val="645D957F"/>
    <w:rsid w:val="6502D927"/>
    <w:rsid w:val="66499D9E"/>
    <w:rsid w:val="67571B8F"/>
    <w:rsid w:val="68B31AA5"/>
    <w:rsid w:val="6984055D"/>
    <w:rsid w:val="6996C26C"/>
    <w:rsid w:val="6A2C3E6A"/>
    <w:rsid w:val="6A7ED2B5"/>
    <w:rsid w:val="6DD38C33"/>
    <w:rsid w:val="6E380718"/>
    <w:rsid w:val="6FAC0BD2"/>
    <w:rsid w:val="6FC321EF"/>
    <w:rsid w:val="709F22E8"/>
    <w:rsid w:val="721FF7AD"/>
    <w:rsid w:val="730F4950"/>
    <w:rsid w:val="733E26B1"/>
    <w:rsid w:val="741C6676"/>
    <w:rsid w:val="754AFCFC"/>
    <w:rsid w:val="755BE957"/>
    <w:rsid w:val="761D9E8D"/>
    <w:rsid w:val="76291FF8"/>
    <w:rsid w:val="769AC95C"/>
    <w:rsid w:val="779DF55A"/>
    <w:rsid w:val="79C31F47"/>
    <w:rsid w:val="79D7796F"/>
    <w:rsid w:val="79EC98FE"/>
    <w:rsid w:val="7A31221F"/>
    <w:rsid w:val="7A5D5976"/>
    <w:rsid w:val="7A696E77"/>
    <w:rsid w:val="7ADF556E"/>
    <w:rsid w:val="7B17087D"/>
    <w:rsid w:val="7B1FAE65"/>
    <w:rsid w:val="7B5D8BBC"/>
    <w:rsid w:val="7C36E2D3"/>
    <w:rsid w:val="7CF83E0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255"/>
  </w:style>
  <w:style w:type="paragraph" w:styleId="Nagwek1">
    <w:name w:val="heading 1"/>
    <w:basedOn w:val="Normalny"/>
    <w:next w:val="Normalny"/>
    <w:link w:val="Nagwek1Znak"/>
    <w:uiPriority w:val="9"/>
    <w:qFormat/>
    <w:rsid w:val="0070314A"/>
    <w:pPr>
      <w:keepNext/>
      <w:keepLines/>
      <w:numPr>
        <w:numId w:val="5"/>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3"/>
      </w:numPr>
      <w:outlineLvl w:val="9"/>
    </w:pPr>
    <w:rPr>
      <w:lang w:eastAsia="pl-PL"/>
    </w:rPr>
  </w:style>
  <w:style w:type="paragraph" w:customStyle="1" w:styleId="Styl4">
    <w:name w:val="Styl4"/>
    <w:basedOn w:val="Normalny"/>
    <w:rsid w:val="005C46F3"/>
    <w:pPr>
      <w:numPr>
        <w:numId w:val="2"/>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gólne"/>
          <w:gallery w:val="placeholder"/>
        </w:category>
        <w:types>
          <w:type w:val="bbPlcHdr"/>
        </w:types>
        <w:behaviors>
          <w:behavior w:val="content"/>
        </w:behaviors>
        <w:guid w:val="{D98DD310-DDF4-402C-9841-8AE1475AFE5C}"/>
      </w:docPartPr>
      <w:docPartBody>
        <w:p w:rsidR="0066110B" w:rsidRDefault="0066110B">
          <w:r w:rsidRPr="008665B6">
            <w:rPr>
              <w:rStyle w:val="Tekstzastpczy"/>
            </w:rPr>
            <w:t>Kliknij lub naciśnij tutaj, aby wprowadzić tekst.</w:t>
          </w:r>
        </w:p>
      </w:docPartBody>
    </w:docPart>
    <w:docPart>
      <w:docPartPr>
        <w:name w:val="83B9193176F3424C9DCE43A26BBC41D1"/>
        <w:category>
          <w:name w:val="Ogólne"/>
          <w:gallery w:val="placeholder"/>
        </w:category>
        <w:types>
          <w:type w:val="bbPlcHdr"/>
        </w:types>
        <w:behaviors>
          <w:behavior w:val="content"/>
        </w:behaviors>
        <w:guid w:val="{ED34812C-214A-4080-B3DF-41448FDFFEB3}"/>
      </w:docPartPr>
      <w:docPartBody>
        <w:p w:rsidR="0066110B" w:rsidRDefault="0066110B" w:rsidP="0066110B">
          <w:pPr>
            <w:pStyle w:val="83B9193176F3424C9DCE43A26BBC41D1"/>
          </w:pPr>
          <w:r w:rsidRPr="008665B6">
            <w:rPr>
              <w:rStyle w:val="Tekstzastpczy"/>
            </w:rPr>
            <w:t>Kliknij lub naciśnij tutaj, aby wprowadzić tekst.</w:t>
          </w:r>
        </w:p>
      </w:docPartBody>
    </w:docPart>
    <w:docPart>
      <w:docPartPr>
        <w:name w:val="BAB631C1D5E9460084B7DD61B9C626F1"/>
        <w:category>
          <w:name w:val="Ogólne"/>
          <w:gallery w:val="placeholder"/>
        </w:category>
        <w:types>
          <w:type w:val="bbPlcHdr"/>
        </w:types>
        <w:behaviors>
          <w:behavior w:val="content"/>
        </w:behaviors>
        <w:guid w:val="{962546CA-ED94-42C4-A1F6-FD951D7D960E}"/>
      </w:docPartPr>
      <w:docPartBody>
        <w:p w:rsidR="0066110B" w:rsidRDefault="0066110B" w:rsidP="0066110B">
          <w:pPr>
            <w:pStyle w:val="BAB631C1D5E9460084B7DD61B9C626F1"/>
          </w:pPr>
          <w:r w:rsidRPr="008665B6">
            <w:rPr>
              <w:rStyle w:val="Tekstzastpczy"/>
            </w:rPr>
            <w:t>Kliknij lub naciśnij tutaj, aby wprowadzić tekst.</w:t>
          </w:r>
        </w:p>
      </w:docPartBody>
    </w:docPart>
    <w:docPart>
      <w:docPartPr>
        <w:name w:val="316DD3055A2B4211997E63AFDCA079B2"/>
        <w:category>
          <w:name w:val="Ogólne"/>
          <w:gallery w:val="placeholder"/>
        </w:category>
        <w:types>
          <w:type w:val="bbPlcHdr"/>
        </w:types>
        <w:behaviors>
          <w:behavior w:val="content"/>
        </w:behaviors>
        <w:guid w:val="{447B9E03-6A67-40F2-B2B5-70B16BC2CB85}"/>
      </w:docPartPr>
      <w:docPartBody>
        <w:p w:rsidR="0066110B" w:rsidRDefault="0066110B" w:rsidP="0066110B">
          <w:pPr>
            <w:pStyle w:val="316DD3055A2B4211997E63AFDCA079B2"/>
          </w:pPr>
          <w:r w:rsidRPr="008665B6">
            <w:rPr>
              <w:rStyle w:val="Tekstzastpczy"/>
            </w:rPr>
            <w:t>Kliknij lub naciśnij tutaj, aby wprowadzić tekst.</w:t>
          </w:r>
        </w:p>
      </w:docPartBody>
    </w:docPart>
    <w:docPart>
      <w:docPartPr>
        <w:name w:val="28F3BD4A53BD4FEB8C6DC83B42E95D0C"/>
        <w:category>
          <w:name w:val="Ogólne"/>
          <w:gallery w:val="placeholder"/>
        </w:category>
        <w:types>
          <w:type w:val="bbPlcHdr"/>
        </w:types>
        <w:behaviors>
          <w:behavior w:val="content"/>
        </w:behaviors>
        <w:guid w:val="{2ADEBD1E-9EFE-4EC3-AEBE-5BF3F9D1C18A}"/>
      </w:docPartPr>
      <w:docPartBody>
        <w:p w:rsidR="0066110B" w:rsidRDefault="0066110B" w:rsidP="0066110B">
          <w:pPr>
            <w:pStyle w:val="28F3BD4A53BD4FEB8C6DC83B42E95D0C"/>
          </w:pPr>
          <w:r w:rsidRPr="008665B6">
            <w:rPr>
              <w:rStyle w:val="Tekstzastpczy"/>
            </w:rPr>
            <w:t>Kliknij lub naciśnij tutaj, aby wprowadzić tekst.</w:t>
          </w:r>
        </w:p>
      </w:docPartBody>
    </w:docPart>
    <w:docPart>
      <w:docPartPr>
        <w:name w:val="57069983ED5D4F08BFFD2D551E57E1C4"/>
        <w:category>
          <w:name w:val="Ogólne"/>
          <w:gallery w:val="placeholder"/>
        </w:category>
        <w:types>
          <w:type w:val="bbPlcHdr"/>
        </w:types>
        <w:behaviors>
          <w:behavior w:val="content"/>
        </w:behaviors>
        <w:guid w:val="{4DB47254-892C-4AC7-88A7-2D62C48E392C}"/>
      </w:docPartPr>
      <w:docPartBody>
        <w:p w:rsidR="0066110B" w:rsidRDefault="0066110B" w:rsidP="0066110B">
          <w:pPr>
            <w:pStyle w:val="57069983ED5D4F08BFFD2D551E57E1C4"/>
          </w:pPr>
          <w:r w:rsidRPr="008665B6">
            <w:rPr>
              <w:rStyle w:val="Tekstzastpczy"/>
            </w:rPr>
            <w:t>Kliknij lub naciśnij tutaj, aby wprowadzić tekst.</w:t>
          </w:r>
        </w:p>
      </w:docPartBody>
    </w:docPart>
    <w:docPart>
      <w:docPartPr>
        <w:name w:val="C6F6C2AA9B5B4F15BCA2E3DB3225DE7F"/>
        <w:category>
          <w:name w:val="Ogólne"/>
          <w:gallery w:val="placeholder"/>
        </w:category>
        <w:types>
          <w:type w:val="bbPlcHdr"/>
        </w:types>
        <w:behaviors>
          <w:behavior w:val="content"/>
        </w:behaviors>
        <w:guid w:val="{769D5386-4E44-425F-A25C-EA47AFBA9111}"/>
      </w:docPartPr>
      <w:docPartBody>
        <w:p w:rsidR="0066110B" w:rsidRDefault="0066110B" w:rsidP="0066110B">
          <w:pPr>
            <w:pStyle w:val="C6F6C2AA9B5B4F15BCA2E3DB3225DE7F"/>
          </w:pPr>
          <w:r w:rsidRPr="008665B6">
            <w:rPr>
              <w:rStyle w:val="Tekstzastpczy"/>
            </w:rPr>
            <w:t>Kliknij lub naciśnij tutaj, aby wprowadzić tekst.</w:t>
          </w:r>
        </w:p>
      </w:docPartBody>
    </w:docPart>
    <w:docPart>
      <w:docPartPr>
        <w:name w:val="3604354039F94A4FBB99C915BC3437DC"/>
        <w:category>
          <w:name w:val="Ogólne"/>
          <w:gallery w:val="placeholder"/>
        </w:category>
        <w:types>
          <w:type w:val="bbPlcHdr"/>
        </w:types>
        <w:behaviors>
          <w:behavior w:val="content"/>
        </w:behaviors>
        <w:guid w:val="{71BFABB4-BF66-4FB3-BF9D-4AEEEBC0F149}"/>
      </w:docPartPr>
      <w:docPartBody>
        <w:p w:rsidR="0066110B" w:rsidRDefault="0066110B" w:rsidP="0066110B">
          <w:pPr>
            <w:pStyle w:val="3604354039F94A4FBB99C915BC3437DC"/>
          </w:pPr>
          <w:r w:rsidRPr="008665B6">
            <w:rPr>
              <w:rStyle w:val="Tekstzastpczy"/>
            </w:rPr>
            <w:t>Kliknij lub naciśnij tutaj, aby wprowadzić tekst.</w:t>
          </w:r>
        </w:p>
      </w:docPartBody>
    </w:docPart>
    <w:docPart>
      <w:docPartPr>
        <w:name w:val="58F838FE9E9B41D6BB1C3D39B6CC08F6"/>
        <w:category>
          <w:name w:val="Ogólne"/>
          <w:gallery w:val="placeholder"/>
        </w:category>
        <w:types>
          <w:type w:val="bbPlcHdr"/>
        </w:types>
        <w:behaviors>
          <w:behavior w:val="content"/>
        </w:behaviors>
        <w:guid w:val="{366F25A8-0FDD-4ECC-B1E4-124C9DB34D4A}"/>
      </w:docPartPr>
      <w:docPartBody>
        <w:p w:rsidR="0066110B" w:rsidRDefault="0066110B" w:rsidP="0066110B">
          <w:pPr>
            <w:pStyle w:val="58F838FE9E9B41D6BB1C3D39B6CC08F6"/>
          </w:pPr>
          <w:r w:rsidRPr="008665B6">
            <w:rPr>
              <w:rStyle w:val="Tekstzastpczy"/>
            </w:rPr>
            <w:t>Kliknij lub naciśnij tutaj, aby wprowadzić tekst.</w:t>
          </w:r>
        </w:p>
      </w:docPartBody>
    </w:docPart>
    <w:docPart>
      <w:docPartPr>
        <w:name w:val="FAB9AA61E9AC4B3FA5DC7117398C5850"/>
        <w:category>
          <w:name w:val="Ogólne"/>
          <w:gallery w:val="placeholder"/>
        </w:category>
        <w:types>
          <w:type w:val="bbPlcHdr"/>
        </w:types>
        <w:behaviors>
          <w:behavior w:val="content"/>
        </w:behaviors>
        <w:guid w:val="{7EB47C59-9908-4030-9526-BED18E2B94F7}"/>
      </w:docPartPr>
      <w:docPartBody>
        <w:p w:rsidR="0066110B" w:rsidRDefault="0066110B" w:rsidP="0066110B">
          <w:pPr>
            <w:pStyle w:val="FAB9AA61E9AC4B3FA5DC7117398C5850"/>
          </w:pPr>
          <w:r w:rsidRPr="008665B6">
            <w:rPr>
              <w:rStyle w:val="Tekstzastpczy"/>
            </w:rPr>
            <w:t>Kliknij lub naciśnij tutaj, aby wprowadzić tekst.</w:t>
          </w:r>
        </w:p>
      </w:docPartBody>
    </w:docPart>
    <w:docPart>
      <w:docPartPr>
        <w:name w:val="303C261B624645E8B926C61E553BDDFF"/>
        <w:category>
          <w:name w:val="Ogólne"/>
          <w:gallery w:val="placeholder"/>
        </w:category>
        <w:types>
          <w:type w:val="bbPlcHdr"/>
        </w:types>
        <w:behaviors>
          <w:behavior w:val="content"/>
        </w:behaviors>
        <w:guid w:val="{41620C09-C6E9-4767-8890-8C40505C685D}"/>
      </w:docPartPr>
      <w:docPartBody>
        <w:p w:rsidR="0066110B" w:rsidRDefault="0066110B" w:rsidP="0066110B">
          <w:pPr>
            <w:pStyle w:val="303C261B624645E8B926C61E553BDDFF"/>
          </w:pPr>
          <w:r w:rsidRPr="008665B6">
            <w:rPr>
              <w:rStyle w:val="Tekstzastpczy"/>
            </w:rPr>
            <w:t>Kliknij lub naciśnij tutaj, aby wprowadzić tekst.</w:t>
          </w:r>
        </w:p>
      </w:docPartBody>
    </w:docPart>
    <w:docPart>
      <w:docPartPr>
        <w:name w:val="7268565C799942F88AD1325402605FD2"/>
        <w:category>
          <w:name w:val="Ogólne"/>
          <w:gallery w:val="placeholder"/>
        </w:category>
        <w:types>
          <w:type w:val="bbPlcHdr"/>
        </w:types>
        <w:behaviors>
          <w:behavior w:val="content"/>
        </w:behaviors>
        <w:guid w:val="{316B78AE-D0FD-4F67-BBA2-874833548C59}"/>
      </w:docPartPr>
      <w:docPartBody>
        <w:p w:rsidR="0066110B" w:rsidRDefault="0066110B" w:rsidP="0066110B">
          <w:pPr>
            <w:pStyle w:val="7268565C799942F88AD1325402605FD2"/>
          </w:pPr>
          <w:r w:rsidRPr="008665B6">
            <w:rPr>
              <w:rStyle w:val="Tekstzastpczy"/>
            </w:rPr>
            <w:t>Kliknij lub naciśnij tutaj, aby wprowadzić tekst.</w:t>
          </w:r>
        </w:p>
      </w:docPartBody>
    </w:docPart>
    <w:docPart>
      <w:docPartPr>
        <w:name w:val="272A5FED662B4B2CB8E6F1C82E735698"/>
        <w:category>
          <w:name w:val="Ogólne"/>
          <w:gallery w:val="placeholder"/>
        </w:category>
        <w:types>
          <w:type w:val="bbPlcHdr"/>
        </w:types>
        <w:behaviors>
          <w:behavior w:val="content"/>
        </w:behaviors>
        <w:guid w:val="{0BF2EF26-E197-4E3D-951E-477EE56E3E10}"/>
      </w:docPartPr>
      <w:docPartBody>
        <w:p w:rsidR="0066110B" w:rsidRDefault="0066110B" w:rsidP="0066110B">
          <w:pPr>
            <w:pStyle w:val="272A5FED662B4B2CB8E6F1C82E735698"/>
          </w:pPr>
          <w:r w:rsidRPr="008665B6">
            <w:rPr>
              <w:rStyle w:val="Tekstzastpczy"/>
            </w:rPr>
            <w:t>Kliknij lub naciśnij tutaj, aby wprowadzić tekst.</w:t>
          </w:r>
        </w:p>
      </w:docPartBody>
    </w:docPart>
    <w:docPart>
      <w:docPartPr>
        <w:name w:val="ABEF8CCC1D184E7BA23269E2F15B5284"/>
        <w:category>
          <w:name w:val="Ogólne"/>
          <w:gallery w:val="placeholder"/>
        </w:category>
        <w:types>
          <w:type w:val="bbPlcHdr"/>
        </w:types>
        <w:behaviors>
          <w:behavior w:val="content"/>
        </w:behaviors>
        <w:guid w:val="{1D7148BF-2097-4DD8-BA6E-FA1BAE19A21E}"/>
      </w:docPartPr>
      <w:docPartBody>
        <w:p w:rsidR="002C231C" w:rsidRDefault="006B73F4" w:rsidP="006B73F4">
          <w:pPr>
            <w:pStyle w:val="ABEF8CCC1D184E7BA23269E2F15B5284"/>
          </w:pPr>
          <w:r w:rsidRPr="008665B6">
            <w:rPr>
              <w:rStyle w:val="Tekstzastpczy"/>
            </w:rPr>
            <w:t>Kliknij lub naciśnij tutaj, aby wprowadzić tekst.</w:t>
          </w:r>
        </w:p>
      </w:docPartBody>
    </w:docPart>
    <w:docPart>
      <w:docPartPr>
        <w:name w:val="3AED14EFA8844491B7CD8854B1476CF1"/>
        <w:category>
          <w:name w:val="Ogólne"/>
          <w:gallery w:val="placeholder"/>
        </w:category>
        <w:types>
          <w:type w:val="bbPlcHdr"/>
        </w:types>
        <w:behaviors>
          <w:behavior w:val="content"/>
        </w:behaviors>
        <w:guid w:val="{E011F14B-FAFD-4F0E-9D59-A881DC888B20}"/>
      </w:docPartPr>
      <w:docPartBody>
        <w:p w:rsidR="002C231C" w:rsidRDefault="006B73F4" w:rsidP="006B73F4">
          <w:pPr>
            <w:pStyle w:val="3AED14EFA8844491B7CD8854B1476CF1"/>
          </w:pPr>
          <w:r w:rsidRPr="008665B6">
            <w:rPr>
              <w:rStyle w:val="Tekstzastpczy"/>
            </w:rPr>
            <w:t>Kliknij lub naciśnij tutaj, aby wprowadzić tekst.</w:t>
          </w:r>
        </w:p>
      </w:docPartBody>
    </w:docPart>
    <w:docPart>
      <w:docPartPr>
        <w:name w:val="F85040B6F4304E7486C0067595545C6A"/>
        <w:category>
          <w:name w:val="Ogólne"/>
          <w:gallery w:val="placeholder"/>
        </w:category>
        <w:types>
          <w:type w:val="bbPlcHdr"/>
        </w:types>
        <w:behaviors>
          <w:behavior w:val="content"/>
        </w:behaviors>
        <w:guid w:val="{84E8F189-6112-44F5-A492-BEA99A302F50}"/>
      </w:docPartPr>
      <w:docPartBody>
        <w:p w:rsidR="002C231C" w:rsidRDefault="006B73F4" w:rsidP="006B73F4">
          <w:pPr>
            <w:pStyle w:val="F85040B6F4304E7486C0067595545C6A"/>
          </w:pPr>
          <w:r w:rsidRPr="008665B6">
            <w:rPr>
              <w:rStyle w:val="Tekstzastpczy"/>
            </w:rPr>
            <w:t>Kliknij lub naciśnij tutaj, aby wprowadzić tekst.</w:t>
          </w:r>
        </w:p>
      </w:docPartBody>
    </w:docPart>
    <w:docPart>
      <w:docPartPr>
        <w:name w:val="352240F0069840EAB13D3E83F8A04906"/>
        <w:category>
          <w:name w:val="Ogólne"/>
          <w:gallery w:val="placeholder"/>
        </w:category>
        <w:types>
          <w:type w:val="bbPlcHdr"/>
        </w:types>
        <w:behaviors>
          <w:behavior w:val="content"/>
        </w:behaviors>
        <w:guid w:val="{B6ABDDBC-D0A4-40DB-9363-17089D36338D}"/>
      </w:docPartPr>
      <w:docPartBody>
        <w:p w:rsidR="002C231C" w:rsidRDefault="006B73F4" w:rsidP="006B73F4">
          <w:pPr>
            <w:pStyle w:val="352240F0069840EAB13D3E83F8A04906"/>
          </w:pPr>
          <w:r w:rsidRPr="008665B6">
            <w:rPr>
              <w:rStyle w:val="Tekstzastpczy"/>
            </w:rPr>
            <w:t>Kliknij lub naciśnij tutaj, aby wprowadzić tekst.</w:t>
          </w:r>
        </w:p>
      </w:docPartBody>
    </w:docPart>
    <w:docPart>
      <w:docPartPr>
        <w:name w:val="0CEE0D810EAB4C29B51518037A85AE1E"/>
        <w:category>
          <w:name w:val="Ogólne"/>
          <w:gallery w:val="placeholder"/>
        </w:category>
        <w:types>
          <w:type w:val="bbPlcHdr"/>
        </w:types>
        <w:behaviors>
          <w:behavior w:val="content"/>
        </w:behaviors>
        <w:guid w:val="{527579E2-DA26-4CF4-97CC-E36998F88793}"/>
      </w:docPartPr>
      <w:docPartBody>
        <w:p w:rsidR="002C231C" w:rsidRDefault="006B73F4" w:rsidP="006B73F4">
          <w:pPr>
            <w:pStyle w:val="0CEE0D810EAB4C29B51518037A85AE1E"/>
          </w:pPr>
          <w:r w:rsidRPr="008665B6">
            <w:rPr>
              <w:rStyle w:val="Tekstzastpczy"/>
            </w:rPr>
            <w:t>Kliknij lub naciśnij tutaj, aby wprowadzić tekst.</w:t>
          </w:r>
        </w:p>
      </w:docPartBody>
    </w:docPart>
    <w:docPart>
      <w:docPartPr>
        <w:name w:val="150D959D412F40BFA1E1ED98A1E4EEFE"/>
        <w:category>
          <w:name w:val="Ogólne"/>
          <w:gallery w:val="placeholder"/>
        </w:category>
        <w:types>
          <w:type w:val="bbPlcHdr"/>
        </w:types>
        <w:behaviors>
          <w:behavior w:val="content"/>
        </w:behaviors>
        <w:guid w:val="{6EBC593E-41E0-4AB0-951A-C58904354F35}"/>
      </w:docPartPr>
      <w:docPartBody>
        <w:p w:rsidR="002C231C" w:rsidRDefault="006B73F4" w:rsidP="006B73F4">
          <w:pPr>
            <w:pStyle w:val="150D959D412F40BFA1E1ED98A1E4EEFE"/>
          </w:pPr>
          <w:r w:rsidRPr="008665B6">
            <w:rPr>
              <w:rStyle w:val="Tekstzastpczy"/>
            </w:rPr>
            <w:t>Kliknij lub naciśnij tutaj, aby wprowadzić tekst.</w:t>
          </w:r>
        </w:p>
      </w:docPartBody>
    </w:docPart>
    <w:docPart>
      <w:docPartPr>
        <w:name w:val="B1ACC84C18EA4A64BA995EB82A50AA97"/>
        <w:category>
          <w:name w:val="Ogólne"/>
          <w:gallery w:val="placeholder"/>
        </w:category>
        <w:types>
          <w:type w:val="bbPlcHdr"/>
        </w:types>
        <w:behaviors>
          <w:behavior w:val="content"/>
        </w:behaviors>
        <w:guid w:val="{F393A1E8-6715-42D8-A63B-CFFBB112185A}"/>
      </w:docPartPr>
      <w:docPartBody>
        <w:p w:rsidR="002C231C" w:rsidRDefault="006B73F4" w:rsidP="006B73F4">
          <w:pPr>
            <w:pStyle w:val="B1ACC84C18EA4A64BA995EB82A50AA97"/>
          </w:pPr>
          <w:r w:rsidRPr="008665B6">
            <w:rPr>
              <w:rStyle w:val="Tekstzastpczy"/>
            </w:rPr>
            <w:t>Kliknij lub naciśnij tutaj, aby wprowadzić tekst.</w:t>
          </w:r>
        </w:p>
      </w:docPartBody>
    </w:docPart>
    <w:docPart>
      <w:docPartPr>
        <w:name w:val="563AF52987174367850F9C0A4F17E9F7"/>
        <w:category>
          <w:name w:val="Ogólne"/>
          <w:gallery w:val="placeholder"/>
        </w:category>
        <w:types>
          <w:type w:val="bbPlcHdr"/>
        </w:types>
        <w:behaviors>
          <w:behavior w:val="content"/>
        </w:behaviors>
        <w:guid w:val="{92EEFE78-2EBC-48EE-BD83-A4C9CCC0F811}"/>
      </w:docPartPr>
      <w:docPartBody>
        <w:p w:rsidR="002C231C" w:rsidRDefault="006B73F4" w:rsidP="006B73F4">
          <w:pPr>
            <w:pStyle w:val="563AF52987174367850F9C0A4F17E9F7"/>
          </w:pPr>
          <w:r w:rsidRPr="008665B6">
            <w:rPr>
              <w:rStyle w:val="Tekstzastpczy"/>
            </w:rPr>
            <w:t>Kliknij lub naciśnij tutaj, aby wprowadzić tekst.</w:t>
          </w:r>
        </w:p>
      </w:docPartBody>
    </w:docPart>
    <w:docPart>
      <w:docPartPr>
        <w:name w:val="B04B64425D8C498BA4A0D6FD1611A53E"/>
        <w:category>
          <w:name w:val="Ogólne"/>
          <w:gallery w:val="placeholder"/>
        </w:category>
        <w:types>
          <w:type w:val="bbPlcHdr"/>
        </w:types>
        <w:behaviors>
          <w:behavior w:val="content"/>
        </w:behaviors>
        <w:guid w:val="{3F9F6934-AC6E-4DA9-B723-926DFA4DD2B3}"/>
      </w:docPartPr>
      <w:docPartBody>
        <w:p w:rsidR="002C231C" w:rsidRDefault="006B73F4" w:rsidP="006B73F4">
          <w:pPr>
            <w:pStyle w:val="B04B64425D8C498BA4A0D6FD1611A53E"/>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217C2"/>
    <w:rsid w:val="00196780"/>
    <w:rsid w:val="001C5948"/>
    <w:rsid w:val="002815FC"/>
    <w:rsid w:val="00291E47"/>
    <w:rsid w:val="002C231C"/>
    <w:rsid w:val="002D0314"/>
    <w:rsid w:val="00323211"/>
    <w:rsid w:val="003B05BF"/>
    <w:rsid w:val="00401A29"/>
    <w:rsid w:val="0041343C"/>
    <w:rsid w:val="00427635"/>
    <w:rsid w:val="00435CC5"/>
    <w:rsid w:val="004714C1"/>
    <w:rsid w:val="004770A0"/>
    <w:rsid w:val="0048462E"/>
    <w:rsid w:val="00524905"/>
    <w:rsid w:val="005346F7"/>
    <w:rsid w:val="005F05D3"/>
    <w:rsid w:val="006178E2"/>
    <w:rsid w:val="0066110B"/>
    <w:rsid w:val="00677174"/>
    <w:rsid w:val="00683391"/>
    <w:rsid w:val="00693A53"/>
    <w:rsid w:val="006B73F4"/>
    <w:rsid w:val="006E0ACA"/>
    <w:rsid w:val="006E5900"/>
    <w:rsid w:val="00747AD5"/>
    <w:rsid w:val="00752A82"/>
    <w:rsid w:val="007923D2"/>
    <w:rsid w:val="007974CC"/>
    <w:rsid w:val="007A597A"/>
    <w:rsid w:val="007A5A07"/>
    <w:rsid w:val="00800C11"/>
    <w:rsid w:val="0082102D"/>
    <w:rsid w:val="008B1686"/>
    <w:rsid w:val="0092246E"/>
    <w:rsid w:val="00993A92"/>
    <w:rsid w:val="00A01EE4"/>
    <w:rsid w:val="00A054EB"/>
    <w:rsid w:val="00A55F5A"/>
    <w:rsid w:val="00A83B8A"/>
    <w:rsid w:val="00B035C5"/>
    <w:rsid w:val="00B0378A"/>
    <w:rsid w:val="00B56EA2"/>
    <w:rsid w:val="00B637DF"/>
    <w:rsid w:val="00C055B0"/>
    <w:rsid w:val="00C505A9"/>
    <w:rsid w:val="00C5205E"/>
    <w:rsid w:val="00C72E55"/>
    <w:rsid w:val="00C80F55"/>
    <w:rsid w:val="00C8243D"/>
    <w:rsid w:val="00CC15A0"/>
    <w:rsid w:val="00CE5AD6"/>
    <w:rsid w:val="00D25E49"/>
    <w:rsid w:val="00D55571"/>
    <w:rsid w:val="00D60CB6"/>
    <w:rsid w:val="00D64E49"/>
    <w:rsid w:val="00D655FE"/>
    <w:rsid w:val="00DA1EB1"/>
    <w:rsid w:val="00DF1FFB"/>
    <w:rsid w:val="00E50917"/>
    <w:rsid w:val="00E74154"/>
    <w:rsid w:val="00E850E4"/>
    <w:rsid w:val="00EA435F"/>
    <w:rsid w:val="00EC2097"/>
    <w:rsid w:val="00F052DB"/>
    <w:rsid w:val="00FB406D"/>
    <w:rsid w:val="00FF13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B73F4"/>
    <w:rPr>
      <w:color w:val="808080"/>
    </w:rPr>
  </w:style>
  <w:style w:type="paragraph" w:customStyle="1" w:styleId="83B9193176F3424C9DCE43A26BBC41D1">
    <w:name w:val="83B9193176F3424C9DCE43A26BBC41D1"/>
    <w:rsid w:val="0066110B"/>
  </w:style>
  <w:style w:type="paragraph" w:customStyle="1" w:styleId="BAB631C1D5E9460084B7DD61B9C626F1">
    <w:name w:val="BAB631C1D5E9460084B7DD61B9C626F1"/>
    <w:rsid w:val="0066110B"/>
  </w:style>
  <w:style w:type="paragraph" w:customStyle="1" w:styleId="316DD3055A2B4211997E63AFDCA079B2">
    <w:name w:val="316DD3055A2B4211997E63AFDCA079B2"/>
    <w:rsid w:val="0066110B"/>
  </w:style>
  <w:style w:type="paragraph" w:customStyle="1" w:styleId="28F3BD4A53BD4FEB8C6DC83B42E95D0C">
    <w:name w:val="28F3BD4A53BD4FEB8C6DC83B42E95D0C"/>
    <w:rsid w:val="0066110B"/>
  </w:style>
  <w:style w:type="paragraph" w:customStyle="1" w:styleId="57069983ED5D4F08BFFD2D551E57E1C4">
    <w:name w:val="57069983ED5D4F08BFFD2D551E57E1C4"/>
    <w:rsid w:val="0066110B"/>
  </w:style>
  <w:style w:type="paragraph" w:customStyle="1" w:styleId="C6F6C2AA9B5B4F15BCA2E3DB3225DE7F">
    <w:name w:val="C6F6C2AA9B5B4F15BCA2E3DB3225DE7F"/>
    <w:rsid w:val="0066110B"/>
  </w:style>
  <w:style w:type="paragraph" w:customStyle="1" w:styleId="3604354039F94A4FBB99C915BC3437DC">
    <w:name w:val="3604354039F94A4FBB99C915BC3437DC"/>
    <w:rsid w:val="0066110B"/>
  </w:style>
  <w:style w:type="paragraph" w:customStyle="1" w:styleId="58F838FE9E9B41D6BB1C3D39B6CC08F6">
    <w:name w:val="58F838FE9E9B41D6BB1C3D39B6CC08F6"/>
    <w:rsid w:val="0066110B"/>
  </w:style>
  <w:style w:type="paragraph" w:customStyle="1" w:styleId="FAB9AA61E9AC4B3FA5DC7117398C5850">
    <w:name w:val="FAB9AA61E9AC4B3FA5DC7117398C5850"/>
    <w:rsid w:val="0066110B"/>
  </w:style>
  <w:style w:type="paragraph" w:customStyle="1" w:styleId="303C261B624645E8B926C61E553BDDFF">
    <w:name w:val="303C261B624645E8B926C61E553BDDFF"/>
    <w:rsid w:val="0066110B"/>
  </w:style>
  <w:style w:type="paragraph" w:customStyle="1" w:styleId="7268565C799942F88AD1325402605FD2">
    <w:name w:val="7268565C799942F88AD1325402605FD2"/>
    <w:rsid w:val="0066110B"/>
  </w:style>
  <w:style w:type="paragraph" w:customStyle="1" w:styleId="272A5FED662B4B2CB8E6F1C82E735698">
    <w:name w:val="272A5FED662B4B2CB8E6F1C82E735698"/>
    <w:rsid w:val="0066110B"/>
  </w:style>
  <w:style w:type="paragraph" w:customStyle="1" w:styleId="ABEF8CCC1D184E7BA23269E2F15B5284">
    <w:name w:val="ABEF8CCC1D184E7BA23269E2F15B5284"/>
    <w:rsid w:val="006B73F4"/>
  </w:style>
  <w:style w:type="paragraph" w:customStyle="1" w:styleId="3AED14EFA8844491B7CD8854B1476CF1">
    <w:name w:val="3AED14EFA8844491B7CD8854B1476CF1"/>
    <w:rsid w:val="006B73F4"/>
  </w:style>
  <w:style w:type="paragraph" w:customStyle="1" w:styleId="F85040B6F4304E7486C0067595545C6A">
    <w:name w:val="F85040B6F4304E7486C0067595545C6A"/>
    <w:rsid w:val="006B73F4"/>
  </w:style>
  <w:style w:type="paragraph" w:customStyle="1" w:styleId="352240F0069840EAB13D3E83F8A04906">
    <w:name w:val="352240F0069840EAB13D3E83F8A04906"/>
    <w:rsid w:val="006B73F4"/>
  </w:style>
  <w:style w:type="paragraph" w:customStyle="1" w:styleId="0CEE0D810EAB4C29B51518037A85AE1E">
    <w:name w:val="0CEE0D810EAB4C29B51518037A85AE1E"/>
    <w:rsid w:val="006B73F4"/>
  </w:style>
  <w:style w:type="paragraph" w:customStyle="1" w:styleId="150D959D412F40BFA1E1ED98A1E4EEFE">
    <w:name w:val="150D959D412F40BFA1E1ED98A1E4EEFE"/>
    <w:rsid w:val="006B73F4"/>
  </w:style>
  <w:style w:type="paragraph" w:customStyle="1" w:styleId="B1ACC84C18EA4A64BA995EB82A50AA97">
    <w:name w:val="B1ACC84C18EA4A64BA995EB82A50AA97"/>
    <w:rsid w:val="006B73F4"/>
  </w:style>
  <w:style w:type="paragraph" w:customStyle="1" w:styleId="563AF52987174367850F9C0A4F17E9F7">
    <w:name w:val="563AF52987174367850F9C0A4F17E9F7"/>
    <w:rsid w:val="006B73F4"/>
  </w:style>
  <w:style w:type="paragraph" w:customStyle="1" w:styleId="B04B64425D8C498BA4A0D6FD1611A53E">
    <w:name w:val="B04B64425D8C498BA4A0D6FD1611A53E"/>
    <w:rsid w:val="006B73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E99A5-5649-48ED-93F8-3B5AB5147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6430</Words>
  <Characters>38582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2021-02-25T13:44:00Z</dcterms:created>
  <dcterms:modified xsi:type="dcterms:W3CDTF">2021-02-25T13:44:00Z</dcterms:modified>
</cp:coreProperties>
</file>